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21"/>
        <w:tblpPr w:leftFromText="180" w:rightFromText="180" w:vertAnchor="text" w:horzAnchor="margin" w:tblpY="364"/>
        <w:tblOverlap w:val="never"/>
        <w:tblW w:w="100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9"/>
        <w:gridCol w:w="4534"/>
      </w:tblGrid>
      <w:tr w:rsidR="00B279CA" w:rsidRPr="008B0199" w:rsidTr="002F246E">
        <w:trPr>
          <w:trHeight w:val="1800"/>
        </w:trPr>
        <w:tc>
          <w:tcPr>
            <w:tcW w:w="4928" w:type="dxa"/>
          </w:tcPr>
          <w:p w:rsidR="00B279CA" w:rsidRPr="008B0199" w:rsidRDefault="00B279CA" w:rsidP="002F246E">
            <w:pPr>
              <w:widowControl w:val="0"/>
              <w:jc w:val="center"/>
              <w:rPr>
                <w:rFonts w:ascii="Times New Roman" w:eastAsia="Arial Unicode MS" w:hAnsi="Times New Roman" w:cs="Times New Roman"/>
                <w:b/>
                <w:color w:val="000000"/>
                <w:sz w:val="24"/>
                <w:szCs w:val="24"/>
                <w:lang w:bidi="ru-RU"/>
              </w:rPr>
            </w:pPr>
            <w:r w:rsidRPr="008B0199">
              <w:rPr>
                <w:rFonts w:ascii="Times New Roman" w:eastAsia="Arial Unicode MS" w:hAnsi="Times New Roman" w:cs="Times New Roman"/>
                <w:b/>
                <w:color w:val="000000"/>
                <w:sz w:val="24"/>
                <w:szCs w:val="24"/>
                <w:lang w:bidi="ru-RU"/>
              </w:rPr>
              <w:t>МУНИЦИПАЛЬНОЕ</w:t>
            </w:r>
          </w:p>
          <w:p w:rsidR="00B279CA" w:rsidRPr="008B0199" w:rsidRDefault="00B279CA" w:rsidP="002F246E">
            <w:pPr>
              <w:jc w:val="center"/>
              <w:rPr>
                <w:rFonts w:ascii="Times New Roman" w:eastAsia="Times New Roman" w:hAnsi="Times New Roman" w:cs="Times New Roman"/>
                <w:b/>
                <w:sz w:val="24"/>
                <w:szCs w:val="24"/>
              </w:rPr>
            </w:pPr>
            <w:r w:rsidRPr="008B0199">
              <w:rPr>
                <w:rFonts w:ascii="Times New Roman" w:hAnsi="Times New Roman" w:cs="Times New Roman"/>
                <w:b/>
                <w:sz w:val="24"/>
                <w:szCs w:val="24"/>
              </w:rPr>
              <w:t>БЮДЖЕТНОЕ ДОШКОЛЬНОЕ ОБРАЗОВАТЕЛЬНОЕ УЧРЕЖДЕНИЕ</w:t>
            </w:r>
          </w:p>
          <w:p w:rsidR="00B279CA" w:rsidRPr="008B0199" w:rsidRDefault="00B279CA" w:rsidP="002F246E">
            <w:pPr>
              <w:jc w:val="center"/>
              <w:rPr>
                <w:rFonts w:ascii="Times New Roman" w:hAnsi="Times New Roman" w:cs="Times New Roman"/>
                <w:b/>
                <w:sz w:val="24"/>
                <w:szCs w:val="24"/>
              </w:rPr>
            </w:pPr>
            <w:r>
              <w:rPr>
                <w:rFonts w:ascii="Times New Roman" w:hAnsi="Times New Roman" w:cs="Times New Roman"/>
                <w:b/>
                <w:sz w:val="24"/>
                <w:szCs w:val="24"/>
              </w:rPr>
              <w:t>«ДЕТСКИЙ САД № 2</w:t>
            </w:r>
            <w:r w:rsidRPr="008B0199">
              <w:rPr>
                <w:rFonts w:ascii="Times New Roman" w:hAnsi="Times New Roman" w:cs="Times New Roman"/>
                <w:b/>
                <w:sz w:val="24"/>
                <w:szCs w:val="24"/>
              </w:rPr>
              <w:t xml:space="preserve"> «</w:t>
            </w:r>
            <w:r>
              <w:rPr>
                <w:rFonts w:ascii="Times New Roman" w:hAnsi="Times New Roman" w:cs="Times New Roman"/>
                <w:b/>
                <w:sz w:val="24"/>
                <w:szCs w:val="24"/>
              </w:rPr>
              <w:t>РАДОСТЬ</w:t>
            </w:r>
            <w:r w:rsidRPr="008B0199">
              <w:rPr>
                <w:rFonts w:ascii="Times New Roman" w:hAnsi="Times New Roman" w:cs="Times New Roman"/>
                <w:b/>
                <w:sz w:val="24"/>
                <w:szCs w:val="24"/>
              </w:rPr>
              <w:t>»</w:t>
            </w:r>
          </w:p>
          <w:p w:rsidR="00B279CA" w:rsidRDefault="00B279CA" w:rsidP="002F246E">
            <w:pPr>
              <w:jc w:val="center"/>
              <w:rPr>
                <w:rFonts w:ascii="Times New Roman" w:hAnsi="Times New Roman" w:cs="Times New Roman"/>
                <w:b/>
                <w:sz w:val="24"/>
                <w:szCs w:val="24"/>
              </w:rPr>
            </w:pPr>
            <w:r>
              <w:rPr>
                <w:rFonts w:ascii="Times New Roman" w:hAnsi="Times New Roman" w:cs="Times New Roman"/>
                <w:b/>
                <w:sz w:val="24"/>
                <w:szCs w:val="24"/>
              </w:rPr>
              <w:t xml:space="preserve"> СТ.ПЕТРОПАВЛОВСКАЯ</w:t>
            </w:r>
          </w:p>
          <w:p w:rsidR="00B279CA" w:rsidRDefault="00B279CA" w:rsidP="002F246E">
            <w:pPr>
              <w:jc w:val="center"/>
              <w:rPr>
                <w:rFonts w:ascii="Times New Roman" w:hAnsi="Times New Roman" w:cs="Times New Roman"/>
                <w:b/>
                <w:sz w:val="24"/>
                <w:szCs w:val="24"/>
              </w:rPr>
            </w:pPr>
            <w:r>
              <w:rPr>
                <w:rFonts w:ascii="Times New Roman" w:hAnsi="Times New Roman" w:cs="Times New Roman"/>
                <w:b/>
                <w:sz w:val="24"/>
                <w:szCs w:val="24"/>
              </w:rPr>
              <w:t>ГРОЗНЕНСКОГО</w:t>
            </w:r>
          </w:p>
          <w:p w:rsidR="00B279CA" w:rsidRPr="008B0199" w:rsidRDefault="00B279CA" w:rsidP="002F246E">
            <w:pPr>
              <w:jc w:val="center"/>
              <w:rPr>
                <w:rFonts w:ascii="Times New Roman" w:hAnsi="Times New Roman" w:cs="Times New Roman"/>
                <w:b/>
                <w:sz w:val="24"/>
                <w:szCs w:val="24"/>
              </w:rPr>
            </w:pPr>
            <w:r>
              <w:rPr>
                <w:rFonts w:ascii="Times New Roman" w:hAnsi="Times New Roman" w:cs="Times New Roman"/>
                <w:b/>
                <w:sz w:val="24"/>
                <w:szCs w:val="24"/>
              </w:rPr>
              <w:t>МУНИЦИПАЛЬНОГО РАЙОНА</w:t>
            </w:r>
            <w:r w:rsidRPr="008B0199">
              <w:rPr>
                <w:rFonts w:ascii="Times New Roman" w:hAnsi="Times New Roman" w:cs="Times New Roman"/>
                <w:b/>
                <w:sz w:val="24"/>
                <w:szCs w:val="24"/>
              </w:rPr>
              <w:t>»</w:t>
            </w:r>
          </w:p>
          <w:p w:rsidR="00B279CA" w:rsidRPr="008B0199" w:rsidRDefault="00B279CA" w:rsidP="002F246E">
            <w:pPr>
              <w:jc w:val="center"/>
              <w:rPr>
                <w:rFonts w:ascii="Times New Roman" w:hAnsi="Times New Roman" w:cs="Times New Roman"/>
                <w:b/>
                <w:sz w:val="24"/>
                <w:szCs w:val="24"/>
                <w:vertAlign w:val="superscript"/>
              </w:rPr>
            </w:pPr>
          </w:p>
          <w:p w:rsidR="00B279CA" w:rsidRPr="00337402" w:rsidRDefault="00B279CA" w:rsidP="002F246E">
            <w:pPr>
              <w:jc w:val="center"/>
              <w:rPr>
                <w:rFonts w:ascii="Times New Roman" w:hAnsi="Times New Roman" w:cs="Times New Roman"/>
                <w:b/>
                <w:sz w:val="28"/>
                <w:szCs w:val="28"/>
                <w:lang w:eastAsia="en-US"/>
              </w:rPr>
            </w:pPr>
            <w:r w:rsidRPr="00337402">
              <w:rPr>
                <w:rFonts w:ascii="Times New Roman" w:hAnsi="Times New Roman" w:cs="Times New Roman"/>
                <w:b/>
                <w:sz w:val="28"/>
                <w:szCs w:val="28"/>
                <w:lang w:eastAsia="en-US"/>
              </w:rPr>
              <w:t>ПРАВИЛА</w:t>
            </w:r>
          </w:p>
          <w:p w:rsidR="00B279CA" w:rsidRPr="008B0199" w:rsidRDefault="00B279CA" w:rsidP="002F246E">
            <w:pPr>
              <w:jc w:val="center"/>
              <w:rPr>
                <w:rFonts w:ascii="Times New Roman" w:hAnsi="Times New Roman" w:cs="Times New Roman"/>
                <w:b/>
                <w:sz w:val="24"/>
                <w:szCs w:val="24"/>
              </w:rPr>
            </w:pPr>
          </w:p>
          <w:p w:rsidR="00B279CA" w:rsidRPr="008B0199" w:rsidRDefault="00B279CA" w:rsidP="002F246E">
            <w:pPr>
              <w:jc w:val="center"/>
              <w:rPr>
                <w:rFonts w:ascii="Times New Roman" w:hAnsi="Times New Roman" w:cs="Times New Roman"/>
                <w:b/>
                <w:sz w:val="24"/>
                <w:szCs w:val="24"/>
              </w:rPr>
            </w:pPr>
            <w:r w:rsidRPr="008B0199">
              <w:rPr>
                <w:rFonts w:ascii="Times New Roman" w:hAnsi="Times New Roman" w:cs="Times New Roman"/>
                <w:b/>
                <w:sz w:val="24"/>
                <w:szCs w:val="24"/>
              </w:rPr>
              <w:t>____________________№______________</w:t>
            </w:r>
          </w:p>
          <w:p w:rsidR="00B279CA" w:rsidRPr="008B0199" w:rsidRDefault="00B279CA" w:rsidP="002F246E">
            <w:pPr>
              <w:rPr>
                <w:rFonts w:ascii="Times New Roman" w:hAnsi="Times New Roman" w:cs="Times New Roman"/>
                <w:sz w:val="28"/>
                <w:szCs w:val="28"/>
                <w:lang w:eastAsia="en-US"/>
              </w:rPr>
            </w:pPr>
          </w:p>
        </w:tc>
        <w:tc>
          <w:tcPr>
            <w:tcW w:w="549" w:type="dxa"/>
          </w:tcPr>
          <w:p w:rsidR="00B279CA" w:rsidRPr="008B0199" w:rsidRDefault="00B279CA" w:rsidP="002F246E">
            <w:pPr>
              <w:ind w:right="48"/>
              <w:rPr>
                <w:rFonts w:ascii="Times New Roman" w:hAnsi="Times New Roman" w:cs="Times New Roman"/>
                <w:sz w:val="28"/>
                <w:szCs w:val="28"/>
              </w:rPr>
            </w:pPr>
          </w:p>
        </w:tc>
        <w:tc>
          <w:tcPr>
            <w:tcW w:w="4534" w:type="dxa"/>
          </w:tcPr>
          <w:p w:rsidR="00B279CA" w:rsidRPr="008B0199" w:rsidRDefault="00B279CA" w:rsidP="002F246E">
            <w:pPr>
              <w:ind w:left="765"/>
              <w:rPr>
                <w:rFonts w:ascii="Times New Roman" w:hAnsi="Times New Roman" w:cs="Times New Roman"/>
                <w:bCs/>
                <w:sz w:val="28"/>
                <w:szCs w:val="28"/>
              </w:rPr>
            </w:pPr>
            <w:r w:rsidRPr="008B0199">
              <w:rPr>
                <w:rFonts w:ascii="Times New Roman" w:hAnsi="Times New Roman" w:cs="Times New Roman"/>
                <w:bCs/>
                <w:sz w:val="28"/>
                <w:szCs w:val="28"/>
              </w:rPr>
              <w:t>УТВЕРЖДАЮ</w:t>
            </w:r>
          </w:p>
          <w:p w:rsidR="00B279CA" w:rsidRPr="008B0199" w:rsidRDefault="00B279CA" w:rsidP="002F246E">
            <w:pPr>
              <w:ind w:left="765"/>
              <w:rPr>
                <w:rFonts w:ascii="Times New Roman" w:hAnsi="Times New Roman" w:cs="Times New Roman"/>
                <w:bCs/>
                <w:sz w:val="28"/>
                <w:szCs w:val="28"/>
              </w:rPr>
            </w:pPr>
            <w:r>
              <w:rPr>
                <w:rFonts w:ascii="Times New Roman" w:hAnsi="Times New Roman" w:cs="Times New Roman"/>
                <w:bCs/>
                <w:sz w:val="28"/>
                <w:szCs w:val="28"/>
              </w:rPr>
              <w:t>Заведующий</w:t>
            </w:r>
          </w:p>
          <w:p w:rsidR="00B279CA" w:rsidRPr="008B0199" w:rsidRDefault="00B279CA" w:rsidP="002F246E">
            <w:pPr>
              <w:ind w:left="765"/>
              <w:rPr>
                <w:rFonts w:ascii="Times New Roman" w:hAnsi="Times New Roman" w:cs="Times New Roman"/>
                <w:bCs/>
                <w:sz w:val="28"/>
                <w:szCs w:val="28"/>
              </w:rPr>
            </w:pPr>
            <w:r>
              <w:rPr>
                <w:rFonts w:ascii="Times New Roman" w:hAnsi="Times New Roman" w:cs="Times New Roman"/>
                <w:bCs/>
                <w:sz w:val="28"/>
                <w:szCs w:val="28"/>
              </w:rPr>
              <w:t>__________З.А. Осмаева</w:t>
            </w:r>
          </w:p>
          <w:p w:rsidR="00B279CA" w:rsidRPr="008B0199" w:rsidRDefault="00B279CA" w:rsidP="002F246E">
            <w:pPr>
              <w:ind w:left="765"/>
              <w:rPr>
                <w:rFonts w:ascii="Times New Roman" w:hAnsi="Times New Roman" w:cs="Times New Roman"/>
                <w:bCs/>
                <w:sz w:val="28"/>
                <w:szCs w:val="28"/>
              </w:rPr>
            </w:pPr>
            <w:r w:rsidRPr="008B0199">
              <w:rPr>
                <w:rFonts w:ascii="Times New Roman" w:hAnsi="Times New Roman" w:cs="Times New Roman"/>
                <w:bCs/>
                <w:sz w:val="28"/>
                <w:szCs w:val="28"/>
              </w:rPr>
              <w:t>«___»_______20_</w:t>
            </w:r>
            <w:r>
              <w:rPr>
                <w:rFonts w:ascii="Times New Roman" w:hAnsi="Times New Roman" w:cs="Times New Roman"/>
                <w:bCs/>
                <w:sz w:val="28"/>
                <w:szCs w:val="28"/>
              </w:rPr>
              <w:t>_</w:t>
            </w:r>
            <w:r w:rsidRPr="008B0199">
              <w:rPr>
                <w:rFonts w:ascii="Times New Roman" w:hAnsi="Times New Roman" w:cs="Times New Roman"/>
                <w:bCs/>
                <w:sz w:val="28"/>
                <w:szCs w:val="28"/>
              </w:rPr>
              <w:t>_г.</w:t>
            </w:r>
          </w:p>
          <w:p w:rsidR="00B279CA" w:rsidRPr="008B0199" w:rsidRDefault="00B279CA" w:rsidP="002F246E">
            <w:pPr>
              <w:rPr>
                <w:rFonts w:ascii="Times New Roman" w:hAnsi="Times New Roman" w:cs="Times New Roman"/>
                <w:sz w:val="28"/>
                <w:szCs w:val="28"/>
                <w:lang w:eastAsia="en-US"/>
              </w:rPr>
            </w:pPr>
          </w:p>
        </w:tc>
      </w:tr>
    </w:tbl>
    <w:p w:rsidR="00B279CA" w:rsidRDefault="00B279CA" w:rsidP="00B279CA">
      <w:pPr>
        <w:rPr>
          <w:rFonts w:ascii="Times New Roman" w:eastAsia="Times New Roman" w:hAnsi="Times New Roman" w:cs="Times New Roman"/>
          <w:bCs/>
          <w:sz w:val="28"/>
          <w:szCs w:val="28"/>
          <w:lang w:eastAsia="en-US"/>
        </w:rPr>
      </w:pPr>
    </w:p>
    <w:p w:rsidR="00B279CA" w:rsidRDefault="00B279CA" w:rsidP="00B279CA">
      <w:pPr>
        <w:rPr>
          <w:rFonts w:ascii="Times New Roman" w:hAnsi="Times New Roman" w:cs="Times New Roman"/>
          <w:b/>
          <w:sz w:val="28"/>
          <w:szCs w:val="28"/>
          <w:lang w:eastAsia="en-US"/>
        </w:rPr>
      </w:pPr>
      <w:r w:rsidRPr="00337402">
        <w:rPr>
          <w:rFonts w:ascii="Times New Roman" w:hAnsi="Times New Roman" w:cs="Times New Roman"/>
          <w:b/>
          <w:sz w:val="28"/>
          <w:szCs w:val="28"/>
          <w:lang w:eastAsia="en-US"/>
        </w:rPr>
        <w:t>внутреннего трудового распорядка</w:t>
      </w:r>
    </w:p>
    <w:p w:rsidR="00B279CA" w:rsidRDefault="00B279CA" w:rsidP="00B279CA">
      <w:pPr>
        <w:jc w:val="center"/>
        <w:rPr>
          <w:rFonts w:ascii="Times New Roman" w:hAnsi="Times New Roman" w:cs="Times New Roman"/>
          <w:b/>
          <w:sz w:val="28"/>
          <w:szCs w:val="28"/>
          <w:lang w:eastAsia="en-US"/>
        </w:rPr>
      </w:pPr>
    </w:p>
    <w:p w:rsidR="00B279CA" w:rsidRDefault="00B279CA" w:rsidP="00B279CA">
      <w:pPr>
        <w:rPr>
          <w:rFonts w:ascii="Times New Roman" w:hAnsi="Times New Roman" w:cs="Times New Roman"/>
          <w:sz w:val="28"/>
          <w:szCs w:val="24"/>
          <w:lang w:eastAsia="en-US"/>
        </w:rPr>
      </w:pPr>
      <w:r>
        <w:rPr>
          <w:rFonts w:ascii="Times New Roman" w:hAnsi="Times New Roman" w:cs="Times New Roman"/>
          <w:sz w:val="28"/>
          <w:szCs w:val="24"/>
          <w:lang w:eastAsia="en-US"/>
        </w:rPr>
        <w:t>с</w:t>
      </w:r>
      <w:r w:rsidRPr="00FC2F8A">
        <w:rPr>
          <w:rFonts w:ascii="Times New Roman" w:hAnsi="Times New Roman" w:cs="Times New Roman"/>
          <w:sz w:val="28"/>
          <w:szCs w:val="24"/>
          <w:lang w:eastAsia="en-US"/>
        </w:rPr>
        <w:t>т.</w:t>
      </w:r>
      <w:r>
        <w:rPr>
          <w:rFonts w:ascii="Times New Roman" w:hAnsi="Times New Roman" w:cs="Times New Roman"/>
          <w:sz w:val="28"/>
          <w:szCs w:val="24"/>
          <w:lang w:eastAsia="en-US"/>
        </w:rPr>
        <w:t>Петропавловская</w:t>
      </w:r>
    </w:p>
    <w:p w:rsidR="000F0900" w:rsidRPr="0089581C" w:rsidRDefault="000F0900" w:rsidP="00B279CA">
      <w:pPr>
        <w:rPr>
          <w:rFonts w:ascii="Times New Roman" w:hAnsi="Times New Roman" w:cs="Times New Roman"/>
          <w:sz w:val="24"/>
          <w:szCs w:val="24"/>
          <w:lang w:eastAsia="en-US"/>
        </w:rPr>
      </w:pPr>
    </w:p>
    <w:p w:rsidR="00683408" w:rsidRPr="00794F45" w:rsidRDefault="00683408" w:rsidP="00794F45">
      <w:pPr>
        <w:pStyle w:val="a7"/>
        <w:keepNext/>
        <w:keepLines/>
        <w:numPr>
          <w:ilvl w:val="0"/>
          <w:numId w:val="79"/>
        </w:numPr>
        <w:ind w:left="0" w:firstLine="0"/>
        <w:outlineLvl w:val="2"/>
        <w:rPr>
          <w:rFonts w:ascii="Times New Roman" w:eastAsia="Times New Roman" w:hAnsi="Times New Roman" w:cs="Times New Roman"/>
          <w:b/>
          <w:bCs/>
          <w:color w:val="000000"/>
          <w:sz w:val="24"/>
          <w:szCs w:val="24"/>
        </w:rPr>
      </w:pPr>
      <w:r w:rsidRPr="00794F45">
        <w:rPr>
          <w:rFonts w:ascii="Times New Roman" w:eastAsia="Times New Roman" w:hAnsi="Times New Roman" w:cs="Times New Roman"/>
          <w:b/>
          <w:bCs/>
          <w:color w:val="000000"/>
          <w:sz w:val="24"/>
          <w:szCs w:val="24"/>
        </w:rPr>
        <w:t>Общие положения</w:t>
      </w:r>
    </w:p>
    <w:p w:rsidR="00794F45" w:rsidRPr="00794F45" w:rsidRDefault="00794F45" w:rsidP="00794F45">
      <w:pPr>
        <w:pStyle w:val="a7"/>
        <w:keepNext/>
        <w:keepLines/>
        <w:ind w:left="720"/>
        <w:outlineLvl w:val="2"/>
        <w:rPr>
          <w:rFonts w:ascii="Times New Roman" w:eastAsia="Times New Roman" w:hAnsi="Times New Roman" w:cs="Times New Roman"/>
          <w:b/>
          <w:bCs/>
          <w:color w:val="000000"/>
          <w:sz w:val="24"/>
          <w:szCs w:val="24"/>
        </w:rPr>
      </w:pPr>
    </w:p>
    <w:p w:rsidR="00683408" w:rsidRPr="00683408" w:rsidRDefault="00762FC7" w:rsidP="00545A2D">
      <w:pPr>
        <w:ind w:firstLine="709"/>
        <w:rPr>
          <w:rFonts w:ascii="Times New Roman" w:eastAsia="Times New Roman" w:hAnsi="Times New Roman" w:cs="Times New Roman"/>
          <w:color w:val="000000"/>
          <w:sz w:val="24"/>
          <w:szCs w:val="24"/>
        </w:rPr>
      </w:pPr>
      <w:r w:rsidRPr="00762FC7">
        <w:rPr>
          <w:rFonts w:ascii="Times New Roman" w:eastAsia="Times New Roman" w:hAnsi="Times New Roman" w:cs="Times New Roman"/>
          <w:sz w:val="24"/>
          <w:szCs w:val="24"/>
        </w:rPr>
        <w:t xml:space="preserve">1.1. Настоящие Правила внутреннего трудового распорядка (далее - Правила) разработаны в соответствии с Трудовым Кодексом РФ, </w:t>
      </w:r>
      <w:r w:rsidRPr="00762FC7">
        <w:rPr>
          <w:rFonts w:ascii="Times New Roman" w:eastAsia="Times New Roman" w:hAnsi="Times New Roman" w:cs="Times New Roman"/>
          <w:sz w:val="24"/>
          <w:szCs w:val="24"/>
          <w:shd w:val="clear" w:color="auto" w:fill="FFFFFF"/>
        </w:rPr>
        <w:t xml:space="preserve">Федеральным законом </w:t>
      </w:r>
      <w:r w:rsidRPr="00762FC7">
        <w:rPr>
          <w:rFonts w:ascii="Times New Roman" w:eastAsia="Times New Roman" w:hAnsi="Times New Roman" w:cs="Times New Roman"/>
          <w:sz w:val="24"/>
          <w:szCs w:val="24"/>
        </w:rPr>
        <w:t xml:space="preserve">№ 273-ФЗ от 29.12.2012г "Об образовании в Российской Федерации" </w:t>
      </w:r>
      <w:r w:rsidRPr="00762FC7">
        <w:rPr>
          <w:rFonts w:ascii="Times New Roman" w:eastAsia="Times New Roman" w:hAnsi="Times New Roman" w:cs="Arial Unicode MS"/>
          <w:color w:val="000000"/>
          <w:sz w:val="24"/>
          <w:szCs w:val="24"/>
        </w:rPr>
        <w:t>с изменениями от 8 декабря 2020 года,</w:t>
      </w:r>
      <w:r w:rsidRPr="00762FC7">
        <w:rPr>
          <w:rFonts w:ascii="Times New Roman" w:eastAsia="Times New Roman" w:hAnsi="Times New Roman" w:cs="Times New Roman"/>
          <w:sz w:val="24"/>
          <w:szCs w:val="24"/>
        </w:rPr>
        <w:t xml:space="preserve"> Постановлением Правительства РФ № 466 от 14.05.2015г «О ежегодных основных удлиненных оплачиваемых отпусках" с изменениями от 7 апреля 2017г, СП 2.4.3648-20 "Санитарно-эпидемиологические требования к организациям воспитания и обучения, отдыха и оздоровления детей и молодежи"</w:t>
      </w:r>
      <w:r>
        <w:rPr>
          <w:rFonts w:ascii="Times New Roman" w:eastAsia="Times New Roman" w:hAnsi="Times New Roman" w:cs="Times New Roman"/>
          <w:sz w:val="24"/>
          <w:szCs w:val="24"/>
        </w:rPr>
        <w:t xml:space="preserve">, </w:t>
      </w:r>
      <w:r w:rsidR="00545A2D" w:rsidRPr="00762FC7">
        <w:rPr>
          <w:rFonts w:ascii="Times New Roman" w:eastAsia="Times New Roman" w:hAnsi="Times New Roman" w:cs="Times New Roman"/>
          <w:color w:val="000000"/>
          <w:sz w:val="24"/>
          <w:szCs w:val="24"/>
        </w:rPr>
        <w:t xml:space="preserve">Федеральным законом от 16.12.2019 г. №439-ФЗ «О внесении изменений в Трудовой кодекс Российской Федерации в части формирования сведений о трудовой деятельности в электронном виде», Федеральным законом от 16.12.2019 г. №436-ФЗ «О внесении изменений в Федеральный закон «Об индивидуальном (персонифицированном) учете в системе обязательного пенсионного страхования» </w:t>
      </w:r>
      <w:r w:rsidR="00683408" w:rsidRPr="00762FC7">
        <w:rPr>
          <w:rFonts w:ascii="Times New Roman" w:eastAsia="Times New Roman" w:hAnsi="Times New Roman" w:cs="Times New Roman"/>
          <w:color w:val="000000"/>
          <w:sz w:val="24"/>
          <w:szCs w:val="24"/>
        </w:rPr>
        <w:t>и иными нормативно-правовыми актами, Гражданским кодексом РФ, Уставом дошкольного образовательного учреждения. Правила утвер</w:t>
      </w:r>
      <w:bookmarkStart w:id="0" w:name="_GoBack"/>
      <w:bookmarkEnd w:id="0"/>
      <w:r w:rsidR="00683408" w:rsidRPr="00762FC7">
        <w:rPr>
          <w:rFonts w:ascii="Times New Roman" w:eastAsia="Times New Roman" w:hAnsi="Times New Roman" w:cs="Times New Roman"/>
          <w:color w:val="000000"/>
          <w:sz w:val="24"/>
          <w:szCs w:val="24"/>
        </w:rPr>
        <w:t>ждены в соответствии со статьей 190 ТК Российской Федерации.</w:t>
      </w:r>
      <w:r w:rsidR="00683408" w:rsidRPr="00683408">
        <w:rPr>
          <w:rFonts w:ascii="Times New Roman" w:eastAsia="Times New Roman" w:hAnsi="Times New Roman" w:cs="Times New Roman"/>
          <w:color w:val="000000"/>
          <w:sz w:val="24"/>
          <w:szCs w:val="24"/>
        </w:rPr>
        <w:br/>
        <w:t xml:space="preserve">          1.2. Данные </w:t>
      </w:r>
      <w:r w:rsidR="00683408" w:rsidRPr="00683408">
        <w:rPr>
          <w:rFonts w:ascii="Times New Roman" w:eastAsia="Times New Roman" w:hAnsi="Times New Roman" w:cs="Times New Roman"/>
          <w:i/>
          <w:iCs/>
          <w:color w:val="000000"/>
          <w:sz w:val="24"/>
          <w:szCs w:val="24"/>
        </w:rPr>
        <w:t>Правила внутреннего трудового распорядка в ДОУ</w:t>
      </w:r>
      <w:r w:rsidR="00683408" w:rsidRPr="00683408">
        <w:rPr>
          <w:rFonts w:ascii="Times New Roman" w:eastAsia="Times New Roman" w:hAnsi="Times New Roman" w:cs="Times New Roman"/>
          <w:color w:val="000000"/>
          <w:sz w:val="24"/>
          <w:szCs w:val="24"/>
        </w:rPr>
        <w:t> регламентируют порядок приёма, отказа в приеме на работу, перевода, отстранения и увольнения работников детского сада, основные права, обязанности и ответственность сторон трудового договора, режим работы и время отдыха, оплату труда, применяемые к работникам меры поощрения и взыскания, а также другие вопросы регулирования трудовых отношений.</w:t>
      </w:r>
      <w:r w:rsidR="00683408" w:rsidRPr="00683408">
        <w:rPr>
          <w:rFonts w:ascii="Times New Roman" w:eastAsia="Times New Roman" w:hAnsi="Times New Roman" w:cs="Times New Roman"/>
          <w:color w:val="000000"/>
          <w:sz w:val="24"/>
          <w:szCs w:val="24"/>
        </w:rPr>
        <w:br/>
        <w:t xml:space="preserve">          1.3. Настоящие Правила внутреннего трудового распорядка в ДОУ (далее - Правила) способствуют эффективной организации работы трудового коллектива дошкольного образовательного учреждения, рациональному использованию рабочего времени, повышению качества и эффективности труда работников, укреплению трудовой дисциплины.</w:t>
      </w:r>
      <w:r w:rsidR="00683408" w:rsidRPr="00683408">
        <w:rPr>
          <w:rFonts w:ascii="Times New Roman" w:eastAsia="Times New Roman" w:hAnsi="Times New Roman" w:cs="Times New Roman"/>
          <w:color w:val="000000"/>
          <w:sz w:val="24"/>
          <w:szCs w:val="24"/>
        </w:rPr>
        <w:br/>
        <w:t xml:space="preserve">          1.4. Данный локальный нормативный акт является приложением к Коллективному договору дошкольного образовательного учреждения.</w:t>
      </w:r>
      <w:r w:rsidR="00683408" w:rsidRPr="00683408">
        <w:rPr>
          <w:rFonts w:ascii="Times New Roman" w:eastAsia="Times New Roman" w:hAnsi="Times New Roman" w:cs="Times New Roman"/>
          <w:color w:val="000000"/>
          <w:sz w:val="24"/>
          <w:szCs w:val="24"/>
        </w:rPr>
        <w:br/>
      </w:r>
      <w:r w:rsidR="00794F45">
        <w:rPr>
          <w:rFonts w:ascii="Times New Roman" w:eastAsia="Times New Roman" w:hAnsi="Times New Roman" w:cs="Times New Roman"/>
          <w:color w:val="000000"/>
          <w:sz w:val="24"/>
          <w:szCs w:val="24"/>
        </w:rPr>
        <w:t xml:space="preserve">          </w:t>
      </w:r>
      <w:r w:rsidR="00683408" w:rsidRPr="00683408">
        <w:rPr>
          <w:rFonts w:ascii="Times New Roman" w:eastAsia="Times New Roman" w:hAnsi="Times New Roman" w:cs="Times New Roman"/>
          <w:color w:val="000000"/>
          <w:sz w:val="24"/>
          <w:szCs w:val="24"/>
        </w:rPr>
        <w:t xml:space="preserve">1.5. В детском саду Правила внутреннего трудового распорядка утверждает заведующий дошкольным образовательным учреждением с учётом мнения Общего собрания трудового коллектива, осуществляющего деятельность </w:t>
      </w:r>
      <w:r w:rsidR="00683408" w:rsidRPr="00683408">
        <w:rPr>
          <w:rFonts w:ascii="Times New Roman" w:eastAsia="Times New Roman" w:hAnsi="Times New Roman" w:cs="Times New Roman"/>
          <w:sz w:val="24"/>
          <w:szCs w:val="24"/>
        </w:rPr>
        <w:t>согласно </w:t>
      </w:r>
      <w:hyperlink r:id="rId8" w:tgtFrame="_blank" w:history="1">
        <w:r w:rsidR="00683408" w:rsidRPr="00683408">
          <w:rPr>
            <w:rFonts w:ascii="Times New Roman" w:eastAsia="Times New Roman" w:hAnsi="Times New Roman" w:cs="Times New Roman"/>
            <w:sz w:val="24"/>
            <w:szCs w:val="24"/>
            <w:u w:val="single"/>
          </w:rPr>
          <w:t>Положению об общем собрании работников ДОУ</w:t>
        </w:r>
      </w:hyperlink>
      <w:r w:rsidR="00683408" w:rsidRPr="00683408">
        <w:rPr>
          <w:rFonts w:ascii="Times New Roman" w:eastAsia="Times New Roman" w:hAnsi="Times New Roman" w:cs="Times New Roman"/>
          <w:sz w:val="24"/>
          <w:szCs w:val="24"/>
        </w:rPr>
        <w:t xml:space="preserve">, и по согласованию с </w:t>
      </w:r>
      <w:r w:rsidR="00683408" w:rsidRPr="00683408">
        <w:rPr>
          <w:rFonts w:ascii="Times New Roman" w:eastAsia="Times New Roman" w:hAnsi="Times New Roman" w:cs="Times New Roman"/>
          <w:color w:val="000000"/>
          <w:sz w:val="24"/>
          <w:szCs w:val="24"/>
        </w:rPr>
        <w:t>профсоюзным комитетом дошкольного образовательного учреждения.</w:t>
      </w:r>
      <w:r w:rsidR="00683408" w:rsidRPr="00683408">
        <w:rPr>
          <w:rFonts w:ascii="Times New Roman" w:eastAsia="Times New Roman" w:hAnsi="Times New Roman" w:cs="Times New Roman"/>
          <w:color w:val="000000"/>
          <w:sz w:val="24"/>
          <w:szCs w:val="24"/>
        </w:rPr>
        <w:br/>
      </w:r>
      <w:r w:rsidR="00794F45">
        <w:rPr>
          <w:rFonts w:ascii="Times New Roman" w:eastAsia="Times New Roman" w:hAnsi="Times New Roman" w:cs="Times New Roman"/>
          <w:color w:val="000000"/>
          <w:sz w:val="24"/>
          <w:szCs w:val="24"/>
        </w:rPr>
        <w:t xml:space="preserve">          </w:t>
      </w:r>
      <w:r w:rsidR="00683408" w:rsidRPr="00683408">
        <w:rPr>
          <w:rFonts w:ascii="Times New Roman" w:eastAsia="Times New Roman" w:hAnsi="Times New Roman" w:cs="Times New Roman"/>
          <w:color w:val="000000"/>
          <w:sz w:val="24"/>
          <w:szCs w:val="24"/>
        </w:rPr>
        <w:t>1.6. Ответственность за соблюдение настоящих Правил едины для всех членов трудового коллектива дошкольного образовательного учреждения.</w:t>
      </w:r>
    </w:p>
    <w:p w:rsidR="00683408" w:rsidRPr="00683408" w:rsidRDefault="00683408" w:rsidP="00683408">
      <w:pPr>
        <w:ind w:firstLine="709"/>
        <w:rPr>
          <w:rFonts w:ascii="Times New Roman" w:eastAsia="Times New Roman" w:hAnsi="Times New Roman" w:cs="Times New Roman"/>
          <w:color w:val="000000"/>
          <w:sz w:val="24"/>
          <w:szCs w:val="24"/>
        </w:rPr>
      </w:pPr>
    </w:p>
    <w:p w:rsidR="00683408" w:rsidRPr="00683408" w:rsidRDefault="00683408" w:rsidP="00794F45">
      <w:pPr>
        <w:ind w:firstLine="142"/>
        <w:outlineLvl w:val="2"/>
        <w:rPr>
          <w:rFonts w:ascii="Times New Roman" w:eastAsia="Times New Roman" w:hAnsi="Times New Roman" w:cs="Times New Roman"/>
          <w:b/>
          <w:bCs/>
          <w:color w:val="000000"/>
          <w:sz w:val="24"/>
          <w:szCs w:val="24"/>
        </w:rPr>
      </w:pPr>
      <w:r w:rsidRPr="00683408">
        <w:rPr>
          <w:rFonts w:ascii="Times New Roman" w:eastAsia="Times New Roman" w:hAnsi="Times New Roman" w:cs="Times New Roman"/>
          <w:b/>
          <w:bCs/>
          <w:color w:val="000000"/>
          <w:sz w:val="24"/>
          <w:szCs w:val="24"/>
        </w:rPr>
        <w:lastRenderedPageBreak/>
        <w:t>2. Порядок приема, отказа в приеме на работу, перевода, отстранения и увольнения работников ДОУ</w:t>
      </w:r>
    </w:p>
    <w:p w:rsidR="00683408" w:rsidRPr="00683408" w:rsidRDefault="00683408" w:rsidP="00683408">
      <w:pPr>
        <w:ind w:firstLine="567"/>
        <w:jc w:val="center"/>
        <w:outlineLvl w:val="2"/>
        <w:rPr>
          <w:rFonts w:ascii="Times New Roman" w:eastAsia="Times New Roman" w:hAnsi="Times New Roman" w:cs="Times New Roman"/>
          <w:b/>
          <w:bCs/>
          <w:color w:val="000000"/>
          <w:sz w:val="24"/>
          <w:szCs w:val="24"/>
        </w:rPr>
      </w:pPr>
    </w:p>
    <w:p w:rsidR="005C421A" w:rsidRDefault="00683408" w:rsidP="00683408">
      <w:pPr>
        <w:ind w:firstLine="567"/>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2.1. </w:t>
      </w:r>
      <w:r w:rsidRPr="00683408">
        <w:rPr>
          <w:rFonts w:ascii="Times New Roman" w:eastAsia="Times New Roman" w:hAnsi="Times New Roman" w:cs="Times New Roman"/>
          <w:b/>
          <w:bCs/>
          <w:color w:val="000000"/>
          <w:sz w:val="24"/>
          <w:szCs w:val="24"/>
        </w:rPr>
        <w:t>Порядок приема на работу</w:t>
      </w:r>
      <w:r w:rsidRPr="00683408">
        <w:rPr>
          <w:rFonts w:ascii="Times New Roman" w:eastAsia="Times New Roman" w:hAnsi="Times New Roman" w:cs="Times New Roman"/>
          <w:color w:val="000000"/>
          <w:sz w:val="24"/>
          <w:szCs w:val="24"/>
        </w:rPr>
        <w:br/>
        <w:t xml:space="preserve">        2.1.1. Работники реализуют свое право на труд путем заключения трудового договора о работе в данном дошкольном образовательном учреждении.</w:t>
      </w:r>
      <w:r w:rsidRPr="00683408">
        <w:rPr>
          <w:rFonts w:ascii="Times New Roman" w:eastAsia="Times New Roman" w:hAnsi="Times New Roman" w:cs="Times New Roman"/>
          <w:color w:val="000000"/>
          <w:sz w:val="24"/>
          <w:szCs w:val="24"/>
        </w:rPr>
        <w:br/>
        <w:t xml:space="preserve">        2.1.2. Трудовой договор заключается в письменной форме (ст.57 ТК РФ) путем составления и подписания сторонами единого правового документа, отражающего их согласованную волю по всем существенным условиям труда работника. Один экземпляр трудового договора хранится в дошкольном образовательном учреждении, другой - у работника.</w:t>
      </w:r>
      <w:r w:rsidRPr="00683408">
        <w:rPr>
          <w:rFonts w:ascii="Times New Roman" w:eastAsia="Times New Roman" w:hAnsi="Times New Roman" w:cs="Times New Roman"/>
          <w:color w:val="000000"/>
          <w:sz w:val="24"/>
          <w:szCs w:val="24"/>
        </w:rPr>
        <w:br/>
        <w:t xml:space="preserve">        2.1.3. При приеме на работу заключение срочного трудового договора допускается только в случаях, предусмотренных статьями 58 и 59 Трудового кодекса Российской Федерации.</w:t>
      </w:r>
    </w:p>
    <w:p w:rsidR="00683408" w:rsidRPr="00683408" w:rsidRDefault="003A6995" w:rsidP="003A699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C421A" w:rsidRPr="003A6995">
        <w:rPr>
          <w:rFonts w:ascii="Times New Roman" w:eastAsia="Times New Roman" w:hAnsi="Times New Roman" w:cs="Times New Roman"/>
          <w:color w:val="000000"/>
          <w:sz w:val="24"/>
          <w:szCs w:val="24"/>
        </w:rPr>
        <w:t>2.1.3. В соответствии со ст. 64.1 ТК РФ «работодатель при заключении трудового договора с гражданами, замещавшими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их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порядке, устанавливаемом нормативными правовыми актами Российской Федерации».</w:t>
      </w:r>
    </w:p>
    <w:p w:rsidR="006542AC" w:rsidRPr="006542AC" w:rsidRDefault="006542AC" w:rsidP="006542AC">
      <w:pPr>
        <w:tabs>
          <w:tab w:val="left" w:pos="142"/>
          <w:tab w:val="left" w:pos="993"/>
        </w:tabs>
        <w:ind w:firstLine="709"/>
        <w:jc w:val="both"/>
        <w:textAlignment w:val="baseline"/>
        <w:rPr>
          <w:rFonts w:ascii="Times New Roman" w:eastAsia="Times New Roman" w:hAnsi="Times New Roman" w:cs="Times New Roman"/>
          <w:sz w:val="24"/>
          <w:szCs w:val="24"/>
        </w:rPr>
      </w:pPr>
      <w:r w:rsidRPr="006542AC">
        <w:rPr>
          <w:rFonts w:ascii="Times New Roman" w:eastAsia="Times New Roman" w:hAnsi="Times New Roman" w:cs="Times New Roman"/>
          <w:color w:val="000000"/>
          <w:sz w:val="24"/>
          <w:szCs w:val="24"/>
        </w:rPr>
        <w:t>2.1.4.</w:t>
      </w:r>
      <w:r w:rsidRPr="006542AC">
        <w:rPr>
          <w:rFonts w:ascii="Times New Roman" w:eastAsia="Times New Roman" w:hAnsi="Times New Roman" w:cs="Times New Roman"/>
          <w:i/>
          <w:sz w:val="28"/>
          <w:szCs w:val="28"/>
          <w:u w:val="single"/>
        </w:rPr>
        <w:t xml:space="preserve"> </w:t>
      </w:r>
      <w:r w:rsidRPr="006542AC">
        <w:rPr>
          <w:rFonts w:ascii="Times New Roman" w:eastAsia="Times New Roman" w:hAnsi="Times New Roman" w:cs="Times New Roman"/>
          <w:i/>
          <w:sz w:val="24"/>
          <w:szCs w:val="24"/>
          <w:u w:val="single"/>
        </w:rPr>
        <w:t>При приёме на работу работник обязан предъявить администрации ДОУ:</w:t>
      </w:r>
    </w:p>
    <w:p w:rsidR="006542AC" w:rsidRPr="006542AC" w:rsidRDefault="00041E4F" w:rsidP="006542AC">
      <w:pPr>
        <w:tabs>
          <w:tab w:val="left" w:pos="142"/>
          <w:tab w:val="left" w:pos="993"/>
        </w:tabs>
        <w:ind w:firstLine="709"/>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6542AC" w:rsidRPr="006542AC">
        <w:rPr>
          <w:rFonts w:ascii="Times New Roman" w:eastAsia="Times New Roman" w:hAnsi="Times New Roman" w:cs="Times New Roman"/>
          <w:sz w:val="24"/>
          <w:szCs w:val="24"/>
        </w:rPr>
        <w:t>трудовую книжку</w:t>
      </w:r>
      <w:r w:rsidR="006542AC" w:rsidRPr="006542AC">
        <w:rPr>
          <w:rFonts w:ascii="Times New Roman" w:hAnsi="Times New Roman" w:cs="Times New Roman"/>
          <w:color w:val="000000"/>
          <w:sz w:val="24"/>
          <w:szCs w:val="24"/>
        </w:rPr>
        <w:t xml:space="preserve"> или сведения о трудовой деятельности</w:t>
      </w:r>
      <w:r w:rsidR="006542AC" w:rsidRPr="006542AC">
        <w:rPr>
          <w:rFonts w:ascii="Times New Roman" w:eastAsia="Times New Roman" w:hAnsi="Times New Roman" w:cs="Times New Roman"/>
          <w:sz w:val="24"/>
          <w:szCs w:val="24"/>
        </w:rPr>
        <w:t>, за исключением случаев, когда трудовой договор заключается впервые или работник поступает на работу на условиях совместительства.</w:t>
      </w:r>
      <w:r w:rsidR="006542AC" w:rsidRPr="006542AC">
        <w:rPr>
          <w:rFonts w:ascii="Times New Roman" w:hAnsi="Times New Roman"/>
          <w:sz w:val="24"/>
          <w:szCs w:val="24"/>
        </w:rPr>
        <w:t xml:space="preserve"> </w:t>
      </w:r>
      <w:r w:rsidR="006542AC" w:rsidRPr="006542AC">
        <w:rPr>
          <w:rFonts w:ascii="Times New Roman" w:hAnsi="Times New Roman" w:cs="Times New Roman"/>
          <w:sz w:val="24"/>
          <w:szCs w:val="24"/>
        </w:rPr>
        <w:t>В случае если новый сотрудник ранее</w:t>
      </w:r>
      <w:r w:rsidR="006542AC" w:rsidRPr="006542AC">
        <w:rPr>
          <w:rFonts w:ascii="Times New Roman" w:hAnsi="Times New Roman"/>
          <w:sz w:val="24"/>
          <w:szCs w:val="24"/>
        </w:rPr>
        <w:t xml:space="preserve"> </w:t>
      </w:r>
      <w:r w:rsidR="006542AC" w:rsidRPr="006542AC">
        <w:rPr>
          <w:rFonts w:ascii="Times New Roman" w:hAnsi="Times New Roman" w:cs="Times New Roman"/>
          <w:sz w:val="24"/>
          <w:szCs w:val="24"/>
        </w:rPr>
        <w:t>отказался от ведения бумажной трудовой книжки и предъявил только сведения</w:t>
      </w:r>
      <w:r w:rsidR="006542AC" w:rsidRPr="006542AC">
        <w:rPr>
          <w:rFonts w:ascii="Times New Roman" w:hAnsi="Times New Roman"/>
          <w:sz w:val="24"/>
          <w:szCs w:val="24"/>
        </w:rPr>
        <w:t xml:space="preserve"> </w:t>
      </w:r>
      <w:r w:rsidR="006542AC" w:rsidRPr="006542AC">
        <w:rPr>
          <w:rFonts w:ascii="Times New Roman" w:hAnsi="Times New Roman" w:cs="Times New Roman"/>
          <w:sz w:val="24"/>
          <w:szCs w:val="24"/>
        </w:rPr>
        <w:t xml:space="preserve">о работе по форме СТД-Р и/или СТД-ПФР, но информации в данной форме недостаточно, чтобы посчитать его страховой стаж для начисления пособий, </w:t>
      </w:r>
      <w:r w:rsidR="006542AC" w:rsidRPr="006542AC">
        <w:rPr>
          <w:rFonts w:ascii="Times New Roman" w:hAnsi="Times New Roman"/>
          <w:sz w:val="24"/>
          <w:szCs w:val="24"/>
        </w:rPr>
        <w:t>работодатель</w:t>
      </w:r>
      <w:r w:rsidR="006542AC" w:rsidRPr="006542AC">
        <w:rPr>
          <w:rFonts w:ascii="Times New Roman" w:hAnsi="Times New Roman" w:cs="Times New Roman"/>
          <w:sz w:val="24"/>
          <w:szCs w:val="24"/>
        </w:rPr>
        <w:t xml:space="preserve"> вправе запросить у </w:t>
      </w:r>
      <w:r w:rsidR="006542AC" w:rsidRPr="006542AC">
        <w:rPr>
          <w:rFonts w:ascii="Times New Roman" w:eastAsia="Times New Roman" w:hAnsi="Times New Roman" w:cs="Times New Roman"/>
          <w:sz w:val="24"/>
          <w:szCs w:val="24"/>
        </w:rPr>
        <w:t>работника</w:t>
      </w:r>
      <w:r w:rsidR="006542AC" w:rsidRPr="006542AC">
        <w:rPr>
          <w:rFonts w:ascii="Times New Roman" w:hAnsi="Times New Roman"/>
          <w:sz w:val="24"/>
          <w:szCs w:val="24"/>
        </w:rPr>
        <w:t xml:space="preserve"> </w:t>
      </w:r>
      <w:r w:rsidR="006542AC" w:rsidRPr="006542AC">
        <w:rPr>
          <w:rFonts w:ascii="Times New Roman" w:hAnsi="Times New Roman" w:cs="Times New Roman"/>
          <w:sz w:val="24"/>
          <w:szCs w:val="24"/>
        </w:rPr>
        <w:t>бумажную трудовую книжку, чтобы получить эту информацию</w:t>
      </w:r>
      <w:r w:rsidR="006542AC" w:rsidRPr="006542AC">
        <w:rPr>
          <w:rFonts w:ascii="Times New Roman" w:hAnsi="Times New Roman"/>
          <w:sz w:val="24"/>
          <w:szCs w:val="24"/>
        </w:rPr>
        <w:t xml:space="preserve">.  </w:t>
      </w:r>
      <w:r w:rsidR="006542AC" w:rsidRPr="006542AC">
        <w:rPr>
          <w:rFonts w:ascii="Times New Roman" w:eastAsia="Times New Roman" w:hAnsi="Times New Roman" w:cs="Times New Roman"/>
          <w:sz w:val="24"/>
          <w:szCs w:val="24"/>
        </w:rPr>
        <w:t>Работникам</w:t>
      </w:r>
      <w:r w:rsidR="006542AC" w:rsidRPr="006542AC">
        <w:rPr>
          <w:rFonts w:ascii="Times New Roman" w:hAnsi="Times New Roman" w:cs="Times New Roman"/>
          <w:sz w:val="24"/>
          <w:szCs w:val="24"/>
        </w:rPr>
        <w:t xml:space="preserve">, которые устроятся в </w:t>
      </w:r>
      <w:r w:rsidR="006542AC" w:rsidRPr="006542AC">
        <w:rPr>
          <w:rFonts w:ascii="Times New Roman" w:hAnsi="Times New Roman"/>
          <w:sz w:val="24"/>
          <w:szCs w:val="24"/>
        </w:rPr>
        <w:t>ДОУ</w:t>
      </w:r>
      <w:r w:rsidR="006542AC" w:rsidRPr="006542AC">
        <w:rPr>
          <w:rFonts w:ascii="Times New Roman" w:hAnsi="Times New Roman" w:cs="Times New Roman"/>
          <w:sz w:val="24"/>
          <w:szCs w:val="24"/>
        </w:rPr>
        <w:t xml:space="preserve"> после 31 декабря 2020 года</w:t>
      </w:r>
      <w:r w:rsidR="006542AC" w:rsidRPr="006542AC">
        <w:rPr>
          <w:rFonts w:ascii="Times New Roman" w:hAnsi="Times New Roman"/>
          <w:sz w:val="24"/>
          <w:szCs w:val="24"/>
        </w:rPr>
        <w:t xml:space="preserve"> </w:t>
      </w:r>
      <w:r w:rsidR="006542AC" w:rsidRPr="006542AC">
        <w:rPr>
          <w:rFonts w:ascii="Times New Roman" w:hAnsi="Times New Roman" w:cs="Times New Roman"/>
          <w:sz w:val="24"/>
          <w:szCs w:val="24"/>
        </w:rPr>
        <w:t>и для них это будет первое место работы, работодатель новую бумажную трудовую книжку заводить не будет;</w:t>
      </w:r>
    </w:p>
    <w:p w:rsidR="006542AC" w:rsidRPr="006542AC" w:rsidRDefault="006542AC" w:rsidP="006542AC">
      <w:pPr>
        <w:numPr>
          <w:ilvl w:val="0"/>
          <w:numId w:val="81"/>
        </w:numPr>
        <w:tabs>
          <w:tab w:val="left" w:pos="142"/>
          <w:tab w:val="left" w:pos="993"/>
        </w:tabs>
        <w:ind w:left="0" w:firstLine="709"/>
        <w:jc w:val="both"/>
        <w:textAlignment w:val="baseline"/>
        <w:rPr>
          <w:rFonts w:ascii="Times New Roman" w:eastAsia="Times New Roman" w:hAnsi="Times New Roman" w:cs="Times New Roman"/>
          <w:sz w:val="24"/>
          <w:szCs w:val="24"/>
        </w:rPr>
      </w:pPr>
      <w:r w:rsidRPr="006542AC">
        <w:rPr>
          <w:rFonts w:ascii="Times New Roman" w:eastAsia="Times New Roman" w:hAnsi="Times New Roman" w:cs="Times New Roman"/>
          <w:sz w:val="24"/>
          <w:szCs w:val="24"/>
        </w:rPr>
        <w:t>паспорт или другой документ, удостоверяющий личность;</w:t>
      </w:r>
    </w:p>
    <w:p w:rsidR="006542AC" w:rsidRPr="006542AC" w:rsidRDefault="006542AC" w:rsidP="006542AC">
      <w:pPr>
        <w:numPr>
          <w:ilvl w:val="0"/>
          <w:numId w:val="81"/>
        </w:numPr>
        <w:tabs>
          <w:tab w:val="left" w:pos="142"/>
          <w:tab w:val="left" w:pos="993"/>
        </w:tabs>
        <w:ind w:left="0" w:firstLine="709"/>
        <w:jc w:val="both"/>
        <w:textAlignment w:val="baseline"/>
        <w:rPr>
          <w:rFonts w:ascii="Times New Roman" w:eastAsia="Times New Roman" w:hAnsi="Times New Roman" w:cs="Times New Roman"/>
          <w:sz w:val="24"/>
          <w:szCs w:val="24"/>
        </w:rPr>
      </w:pPr>
      <w:r w:rsidRPr="006542AC">
        <w:rPr>
          <w:rFonts w:ascii="Times New Roman" w:eastAsia="Times New Roman" w:hAnsi="Times New Roman" w:cs="Times New Roman"/>
          <w:sz w:val="24"/>
          <w:szCs w:val="24"/>
        </w:rPr>
        <w:t>медицинское заключение об отсутствии противопоказаний по состоянию здоровья для работы в образовательном учреждении (ст. 69 ТК РФ, Федеральный закон № 273-ФЗ от 29.12.2012г "Об образовании в Российской Федерации");</w:t>
      </w:r>
    </w:p>
    <w:p w:rsidR="006542AC" w:rsidRPr="006542AC" w:rsidRDefault="006542AC" w:rsidP="006542AC">
      <w:pPr>
        <w:numPr>
          <w:ilvl w:val="0"/>
          <w:numId w:val="81"/>
        </w:numPr>
        <w:tabs>
          <w:tab w:val="left" w:pos="142"/>
          <w:tab w:val="left" w:pos="993"/>
        </w:tabs>
        <w:ind w:left="0" w:firstLine="709"/>
        <w:jc w:val="both"/>
        <w:textAlignment w:val="baseline"/>
        <w:rPr>
          <w:rFonts w:ascii="Times New Roman" w:eastAsia="Times New Roman" w:hAnsi="Times New Roman" w:cs="Times New Roman"/>
          <w:sz w:val="24"/>
          <w:szCs w:val="24"/>
        </w:rPr>
      </w:pPr>
      <w:r w:rsidRPr="006542AC">
        <w:rPr>
          <w:rFonts w:ascii="Times New Roman" w:eastAsia="Times New Roman" w:hAnsi="Times New Roman" w:cs="Times New Roman"/>
          <w:sz w:val="24"/>
          <w:szCs w:val="24"/>
        </w:rPr>
        <w:t>страховое свидетельство государственного пенсионного страхования</w:t>
      </w:r>
      <w:r w:rsidRPr="006542AC">
        <w:rPr>
          <w:rFonts w:ascii="Times New Roman" w:hAnsi="Times New Roman" w:cs="Times New Roman"/>
          <w:color w:val="000000"/>
          <w:sz w:val="24"/>
          <w:szCs w:val="24"/>
        </w:rPr>
        <w:t xml:space="preserve"> или уведомление о регистрации в системе индивидуального (персонифицированного) учета, форма АДИ-РЕГ, за исключением случаев, когда трудовой договор заключается впервые</w:t>
      </w:r>
      <w:r w:rsidRPr="006542AC">
        <w:rPr>
          <w:rFonts w:ascii="Times New Roman" w:eastAsia="Times New Roman" w:hAnsi="Times New Roman" w:cs="Times New Roman"/>
          <w:sz w:val="24"/>
          <w:szCs w:val="24"/>
        </w:rPr>
        <w:t>;</w:t>
      </w:r>
    </w:p>
    <w:p w:rsidR="006542AC" w:rsidRPr="006542AC" w:rsidRDefault="006542AC" w:rsidP="006542AC">
      <w:pPr>
        <w:numPr>
          <w:ilvl w:val="0"/>
          <w:numId w:val="81"/>
        </w:numPr>
        <w:tabs>
          <w:tab w:val="left" w:pos="142"/>
          <w:tab w:val="left" w:pos="993"/>
        </w:tabs>
        <w:ind w:left="0" w:firstLine="709"/>
        <w:jc w:val="both"/>
        <w:textAlignment w:val="baseline"/>
        <w:rPr>
          <w:rFonts w:ascii="Times New Roman" w:eastAsia="Times New Roman" w:hAnsi="Times New Roman" w:cs="Times New Roman"/>
          <w:sz w:val="24"/>
          <w:szCs w:val="24"/>
        </w:rPr>
      </w:pPr>
      <w:r w:rsidRPr="006542AC">
        <w:rPr>
          <w:rFonts w:ascii="Times New Roman" w:eastAsia="Times New Roman" w:hAnsi="Times New Roman" w:cs="Times New Roman"/>
          <w:sz w:val="24"/>
          <w:szCs w:val="24"/>
        </w:rPr>
        <w:t>документ об образовании, квалификации, наличии специальных знаний;</w:t>
      </w:r>
    </w:p>
    <w:p w:rsidR="006542AC" w:rsidRPr="006542AC" w:rsidRDefault="006542AC" w:rsidP="006542AC">
      <w:pPr>
        <w:numPr>
          <w:ilvl w:val="0"/>
          <w:numId w:val="80"/>
        </w:numPr>
        <w:tabs>
          <w:tab w:val="left" w:pos="142"/>
          <w:tab w:val="left" w:pos="993"/>
        </w:tabs>
        <w:ind w:left="0" w:firstLine="709"/>
        <w:jc w:val="both"/>
        <w:textAlignment w:val="baseline"/>
        <w:rPr>
          <w:rFonts w:ascii="Times New Roman" w:eastAsia="Times New Roman" w:hAnsi="Times New Roman" w:cs="Times New Roman"/>
          <w:sz w:val="24"/>
          <w:szCs w:val="24"/>
        </w:rPr>
      </w:pPr>
      <w:r w:rsidRPr="006542AC">
        <w:rPr>
          <w:rFonts w:ascii="Times New Roman" w:eastAsia="Times New Roman" w:hAnsi="Times New Roman" w:cs="Times New Roman"/>
          <w:sz w:val="24"/>
          <w:szCs w:val="24"/>
        </w:rPr>
        <w:t>копию аттестационного листа или приказа, удостоверения;</w:t>
      </w:r>
    </w:p>
    <w:p w:rsidR="006542AC" w:rsidRPr="006542AC" w:rsidRDefault="006542AC" w:rsidP="006542AC">
      <w:pPr>
        <w:numPr>
          <w:ilvl w:val="0"/>
          <w:numId w:val="80"/>
        </w:numPr>
        <w:tabs>
          <w:tab w:val="left" w:pos="142"/>
          <w:tab w:val="left" w:pos="993"/>
        </w:tabs>
        <w:ind w:left="0" w:firstLine="709"/>
        <w:jc w:val="both"/>
        <w:textAlignment w:val="baseline"/>
        <w:rPr>
          <w:rFonts w:ascii="Times New Roman" w:eastAsia="Times New Roman" w:hAnsi="Times New Roman" w:cs="Times New Roman"/>
          <w:sz w:val="24"/>
          <w:szCs w:val="24"/>
        </w:rPr>
      </w:pPr>
      <w:r w:rsidRPr="006542AC">
        <w:rPr>
          <w:rFonts w:ascii="Times New Roman" w:eastAsia="Times New Roman" w:hAnsi="Times New Roman" w:cs="Times New Roman"/>
          <w:sz w:val="24"/>
          <w:szCs w:val="24"/>
        </w:rPr>
        <w:t>документ воинского учета - для военнообязанных и лиц, подлежащих призыву на военную службу;</w:t>
      </w:r>
    </w:p>
    <w:p w:rsidR="006542AC" w:rsidRPr="006542AC" w:rsidRDefault="006542AC" w:rsidP="006542AC">
      <w:pPr>
        <w:numPr>
          <w:ilvl w:val="0"/>
          <w:numId w:val="80"/>
        </w:numPr>
        <w:tabs>
          <w:tab w:val="left" w:pos="142"/>
          <w:tab w:val="left" w:pos="993"/>
        </w:tabs>
        <w:ind w:left="0" w:firstLine="709"/>
        <w:jc w:val="both"/>
        <w:textAlignment w:val="baseline"/>
        <w:rPr>
          <w:rFonts w:ascii="Times New Roman" w:eastAsia="Times New Roman" w:hAnsi="Times New Roman" w:cs="Times New Roman"/>
          <w:sz w:val="24"/>
          <w:szCs w:val="24"/>
        </w:rPr>
      </w:pPr>
      <w:r w:rsidRPr="006542AC">
        <w:rPr>
          <w:rFonts w:ascii="Times New Roman" w:eastAsia="Times New Roman" w:hAnsi="Times New Roman" w:cs="Times New Roman"/>
          <w:sz w:val="24"/>
          <w:szCs w:val="24"/>
        </w:rPr>
        <w:t>идентификационный номер налогоплательщика (ИНН);</w:t>
      </w:r>
    </w:p>
    <w:p w:rsidR="006542AC" w:rsidRPr="006542AC" w:rsidRDefault="006542AC" w:rsidP="006542AC">
      <w:pPr>
        <w:numPr>
          <w:ilvl w:val="0"/>
          <w:numId w:val="80"/>
        </w:numPr>
        <w:tabs>
          <w:tab w:val="left" w:pos="142"/>
          <w:tab w:val="left" w:pos="993"/>
        </w:tabs>
        <w:ind w:left="0" w:firstLine="709"/>
        <w:jc w:val="both"/>
        <w:textAlignment w:val="baseline"/>
        <w:rPr>
          <w:rFonts w:ascii="Times New Roman" w:eastAsia="Times New Roman" w:hAnsi="Times New Roman" w:cs="Times New Roman"/>
          <w:sz w:val="24"/>
          <w:szCs w:val="24"/>
        </w:rPr>
      </w:pPr>
      <w:r w:rsidRPr="006542AC">
        <w:rPr>
          <w:rFonts w:ascii="Times New Roman" w:hAnsi="Times New Roman" w:cs="Times New Roman"/>
          <w:color w:val="000000"/>
          <w:sz w:val="24"/>
          <w:szCs w:val="24"/>
        </w:rPr>
        <w:t xml:space="preserve">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w:t>
      </w:r>
      <w:hyperlink r:id="rId9" w:history="1">
        <w:r w:rsidRPr="006542AC">
          <w:rPr>
            <w:rFonts w:ascii="Times New Roman" w:hAnsi="Times New Roman" w:cs="Times New Roman"/>
            <w:color w:val="000000"/>
            <w:sz w:val="24"/>
            <w:szCs w:val="24"/>
          </w:rPr>
          <w:t>порядке</w:t>
        </w:r>
      </w:hyperlink>
      <w:r w:rsidRPr="006542AC">
        <w:rPr>
          <w:rFonts w:ascii="Times New Roman" w:hAnsi="Times New Roman" w:cs="Times New Roman"/>
          <w:color w:val="000000"/>
          <w:sz w:val="24"/>
          <w:szCs w:val="24"/>
        </w:rPr>
        <w:t xml:space="preserve"> и по форме, которые устанавливаются МВД России, – при поступлении на работу, связанную с деятельностью, к осуществлению которой в соответствии с Трудовым кодексом РФ, иным федеральным законом не допускаются лица, имеющие или имевшие судимость, подвергающиеся или подвергавшиеся уголовному преследованию.</w:t>
      </w:r>
    </w:p>
    <w:p w:rsidR="00683408" w:rsidRPr="00762FC7" w:rsidRDefault="00683408" w:rsidP="00683408">
      <w:pPr>
        <w:ind w:firstLine="567"/>
        <w:rPr>
          <w:rFonts w:ascii="Times New Roman" w:eastAsia="Times New Roman" w:hAnsi="Times New Roman" w:cs="Times New Roman"/>
          <w:sz w:val="24"/>
          <w:szCs w:val="24"/>
        </w:rPr>
      </w:pPr>
      <w:r w:rsidRPr="00683408">
        <w:rPr>
          <w:rFonts w:ascii="Times New Roman" w:eastAsia="Times New Roman" w:hAnsi="Times New Roman" w:cs="Times New Roman"/>
          <w:color w:val="000000"/>
          <w:sz w:val="24"/>
          <w:szCs w:val="24"/>
        </w:rPr>
        <w:t>2.1.5. Лица, принимаемые на работу в ДОУ, требующую специальных знаний (педагогические, медицинские) в соответствии с ТКХ (требованиями) или с Единым тарифно-квалификационным справочником, утвержденными Профессиональными стандартами обязаны предъявить документы, подтверждающие образовательный уровень и профессиональную подготовку.</w:t>
      </w:r>
      <w:r w:rsidRPr="00683408">
        <w:rPr>
          <w:rFonts w:ascii="Times New Roman" w:eastAsia="Times New Roman" w:hAnsi="Times New Roman" w:cs="Times New Roman"/>
          <w:color w:val="000000"/>
          <w:sz w:val="24"/>
          <w:szCs w:val="24"/>
        </w:rPr>
        <w:br/>
      </w:r>
      <w:r w:rsidRPr="00683408">
        <w:rPr>
          <w:rFonts w:ascii="Times New Roman" w:eastAsia="Times New Roman" w:hAnsi="Times New Roman" w:cs="Times New Roman"/>
          <w:color w:val="000000"/>
          <w:sz w:val="24"/>
          <w:szCs w:val="24"/>
        </w:rPr>
        <w:tab/>
        <w:t xml:space="preserve">2.1.6. Прием на работу в дошкольное образовательное учреждение без предъявления </w:t>
      </w:r>
      <w:r w:rsidRPr="00683408">
        <w:rPr>
          <w:rFonts w:ascii="Times New Roman" w:eastAsia="Times New Roman" w:hAnsi="Times New Roman" w:cs="Times New Roman"/>
          <w:color w:val="000000"/>
          <w:sz w:val="24"/>
          <w:szCs w:val="24"/>
        </w:rPr>
        <w:lastRenderedPageBreak/>
        <w:t>перечисленных документов не допускается. Вместе с тем администрация детского сада не вправе требовать от работника предъявления документов, помимо предусмотренных законодательством, например, характеристики с прежнего места работы, справки о жилищных условиях и т.д.</w:t>
      </w:r>
      <w:r w:rsidRPr="00683408">
        <w:rPr>
          <w:rFonts w:ascii="Times New Roman" w:eastAsia="Times New Roman" w:hAnsi="Times New Roman" w:cs="Times New Roman"/>
          <w:color w:val="000000"/>
          <w:sz w:val="24"/>
          <w:szCs w:val="24"/>
        </w:rPr>
        <w:br/>
        <w:t xml:space="preserve">          2.1.7. Прием на работу оформляется приказом заведующего ДОУ, изданным на основании заключенного трудового договора. Содержание приказа должно соответствовать условиям заключенного трудового договора. Приказ о приеме на работу объявляется работнику под роспись в трехдневный срок со дня фактического начала работы. По требованию работника заведующий дошкольным образовательным учреждением обязан выдать ему надлежаще заверенную копию указанного приказа.</w:t>
      </w:r>
      <w:r w:rsidRPr="00683408">
        <w:rPr>
          <w:rFonts w:ascii="Times New Roman" w:eastAsia="Times New Roman" w:hAnsi="Times New Roman" w:cs="Times New Roman"/>
          <w:color w:val="000000"/>
          <w:sz w:val="24"/>
          <w:szCs w:val="24"/>
        </w:rPr>
        <w:br/>
        <w:t xml:space="preserve">          2.1.8. При приеме на работу (до подписания трудового договора) заведующий ДОУ обязан ознакомить работника под роспись с правилами внутреннего трудового распорядка, Уставом, должностной инструкцией, инструкциями по охране труда и пожарной безопасности, иными локальными нормативными актами, непосредственно связанными с трудовой деятельностью работника, коллективным договором.</w:t>
      </w:r>
      <w:r w:rsidRPr="00683408">
        <w:rPr>
          <w:rFonts w:ascii="Times New Roman" w:eastAsia="Times New Roman" w:hAnsi="Times New Roman" w:cs="Times New Roman"/>
          <w:color w:val="000000"/>
          <w:sz w:val="24"/>
          <w:szCs w:val="24"/>
        </w:rPr>
        <w:br/>
        <w:t xml:space="preserve">          2.1.9.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 Отсутствие в трудовом договоре условия об испытании означает, что работник принят на работу без испытания. 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w:t>
      </w:r>
      <w:r w:rsidRPr="00683408">
        <w:rPr>
          <w:rFonts w:ascii="Times New Roman" w:eastAsia="Times New Roman" w:hAnsi="Times New Roman" w:cs="Times New Roman"/>
          <w:color w:val="000000"/>
          <w:sz w:val="24"/>
          <w:szCs w:val="24"/>
        </w:rPr>
        <w:br/>
      </w:r>
      <w:ins w:id="1" w:author="Unknown">
        <w:r w:rsidRPr="00762FC7">
          <w:rPr>
            <w:rFonts w:ascii="Times New Roman" w:eastAsia="Times New Roman" w:hAnsi="Times New Roman" w:cs="Times New Roman"/>
            <w:sz w:val="24"/>
            <w:szCs w:val="24"/>
          </w:rPr>
          <w:t>Испытание при приеме на работу не устанавливается для:</w:t>
        </w:r>
      </w:ins>
    </w:p>
    <w:p w:rsidR="00683408" w:rsidRPr="00683408" w:rsidRDefault="00683408" w:rsidP="00683408">
      <w:pPr>
        <w:ind w:left="360"/>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беременных женщин и женщин, имеющих детей в возрасте до полутора лет;</w:t>
      </w:r>
    </w:p>
    <w:p w:rsidR="00683408" w:rsidRPr="00683408" w:rsidRDefault="00683408" w:rsidP="00683408">
      <w:pPr>
        <w:ind w:firstLine="360"/>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w:t>
      </w:r>
    </w:p>
    <w:p w:rsidR="00683408" w:rsidRPr="00683408" w:rsidRDefault="00683408" w:rsidP="00683408">
      <w:pPr>
        <w:ind w:firstLine="360"/>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лиц, приглашенных на работу в порядке перевода от другого работодателя по согласованию между работодателями;</w:t>
      </w:r>
    </w:p>
    <w:p w:rsidR="00683408" w:rsidRPr="00683408" w:rsidRDefault="00683408" w:rsidP="00683408">
      <w:pPr>
        <w:ind w:firstLine="360"/>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иных лиц в случаях, предусмотренных ТК РФ, иными федеральными законами, коллективным договором.</w:t>
      </w:r>
    </w:p>
    <w:p w:rsidR="00683408" w:rsidRDefault="00683408" w:rsidP="00683408">
      <w:pPr>
        <w:ind w:firstLine="567"/>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2.1.10. Срок испытания не может превышать трех месяцев, а для заместителей заведующего ДОУ, главного бухгалтера, руководителей филиалов и иных обособленных структурных подразделений учреждения - шести месяцев, если иное не установлено федеральным законом. При заключении трудового договора на срок от двух до шести месяцев испытание не может превышать двух недель. В срок испытания не засчитываются период временной нетрудоспособности работника и другие периоды, когда он фактически отсутствовал на работе.</w:t>
      </w:r>
      <w:r w:rsidRPr="00683408">
        <w:rPr>
          <w:rFonts w:ascii="Times New Roman" w:eastAsia="Times New Roman" w:hAnsi="Times New Roman" w:cs="Times New Roman"/>
          <w:color w:val="000000"/>
          <w:sz w:val="24"/>
          <w:szCs w:val="24"/>
        </w:rPr>
        <w:br/>
        <w:t xml:space="preserve">          2.1.11. При неудовлетворительном результате испытания заведующий детским садом имеет право до истечения срока испытания расторгнуть трудовой договор с работником, предупредив его об этом в письменной форме не позднее, чем за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в суд. При неудовлетворительном результате испытания расторжение трудового договора производится без учета мнения соответствующего профсоюзного органа и без выплаты выходного пособия.</w:t>
      </w:r>
      <w:r w:rsidRPr="00683408">
        <w:rPr>
          <w:rFonts w:ascii="Times New Roman" w:eastAsia="Times New Roman" w:hAnsi="Times New Roman" w:cs="Times New Roman"/>
          <w:color w:val="000000"/>
          <w:sz w:val="24"/>
          <w:szCs w:val="24"/>
        </w:rPr>
        <w:br/>
        <w:t xml:space="preserve">        2.1.12. 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 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заведующего дошкольным образовательным учреждением в письменной форме за три дня.</w:t>
      </w:r>
      <w:r w:rsidRPr="00683408">
        <w:rPr>
          <w:rFonts w:ascii="Times New Roman" w:eastAsia="Times New Roman" w:hAnsi="Times New Roman" w:cs="Times New Roman"/>
          <w:color w:val="000000"/>
          <w:sz w:val="24"/>
          <w:szCs w:val="24"/>
        </w:rPr>
        <w:br/>
        <w:t xml:space="preserve">          2.1.13. Трудовой договор вступает в силу со дня его подписания работником и заведующим ДОУ. Работник обязан приступить к исполнению трудовых обязанностей со дня, определенного трудовым договором. Если в трудовом договоре не определен день начала работы, то работник </w:t>
      </w:r>
      <w:r w:rsidRPr="00683408">
        <w:rPr>
          <w:rFonts w:ascii="Times New Roman" w:eastAsia="Times New Roman" w:hAnsi="Times New Roman" w:cs="Times New Roman"/>
          <w:color w:val="000000"/>
          <w:sz w:val="24"/>
          <w:szCs w:val="24"/>
        </w:rPr>
        <w:lastRenderedPageBreak/>
        <w:t>должен приступить к работе на следующий рабочий день после вступления договора в силу. Если работник не приступил к работе в день начала работы, то работодатель имеет право аннулировать трудовой договор. Аннулированный трудовой договор считается незаключенным.</w:t>
      </w:r>
      <w:r w:rsidRPr="00683408">
        <w:rPr>
          <w:rFonts w:ascii="Times New Roman" w:eastAsia="Times New Roman" w:hAnsi="Times New Roman" w:cs="Times New Roman"/>
          <w:color w:val="000000"/>
          <w:sz w:val="24"/>
          <w:szCs w:val="24"/>
        </w:rPr>
        <w:br/>
        <w:t xml:space="preserve">            2.1.14. Трудовая книжка установленного образца является основным документом о трудовой деятельности и трудовом стаже работника. На всех работников ДОУ, проработавших более 5 дней и в случае, когда работа в данном дошкольном образовательном учреждении является основной, оформляется трудовая книжка в соответствии с требованиями Инструкции по заполнению трудовых книжек.</w:t>
      </w:r>
      <w:r w:rsidRPr="00683408">
        <w:rPr>
          <w:rFonts w:ascii="Times New Roman" w:eastAsia="Times New Roman" w:hAnsi="Times New Roman" w:cs="Times New Roman"/>
          <w:color w:val="000000"/>
          <w:sz w:val="24"/>
          <w:szCs w:val="24"/>
        </w:rPr>
        <w:br/>
        <w:t xml:space="preserve">         2.1.15. В трудовую книжку вносятся сведения о работнике, выполняемой им работе, переводах на другую постоянную работу и об увольнении работника, а также основания прекращения трудового договора и сведения о награждениях за успехи в работе. Сведения о взысканиях в трудовую книжку не вносятся, за исключением случаев, когда дисциплинарным взысканием является увольнение. По желанию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совместительству.</w:t>
      </w:r>
      <w:r w:rsidRPr="00683408">
        <w:rPr>
          <w:rFonts w:ascii="Times New Roman" w:eastAsia="Times New Roman" w:hAnsi="Times New Roman" w:cs="Times New Roman"/>
          <w:color w:val="000000"/>
          <w:sz w:val="24"/>
          <w:szCs w:val="24"/>
        </w:rPr>
        <w:br/>
        <w:t xml:space="preserve">          2.1.16. Оформление трудовой книжки работнику осуществляется работодателем в присутствии работника не позднее недельного срока со дня приема на работу. Все записи о выполняемой работе, переводе на другую постоянную работу, квалификации, увольнении, а также о награждении вносятся в трудовую книжку на основании соответствующего приказа заведующего не позднее недельного срока, а при увольнении - в день увольнения и должны точно соответствовать тексту приказа.</w:t>
      </w:r>
      <w:r w:rsidRPr="00683408">
        <w:rPr>
          <w:rFonts w:ascii="Times New Roman" w:eastAsia="Times New Roman" w:hAnsi="Times New Roman" w:cs="Times New Roman"/>
          <w:color w:val="000000"/>
          <w:sz w:val="24"/>
          <w:szCs w:val="24"/>
        </w:rPr>
        <w:br/>
        <w:t xml:space="preserve">         2.1.17. С каждой вносимой в трудовую книжку записью о выполняемой работе, переводе на другую постоянную работу и увольнении заведующий ДОУ обязан ознакомить ее владельца под роспись в его личной карточке, в которой повторяется запись, внесенная в трудовую книжку.</w:t>
      </w:r>
      <w:r w:rsidRPr="00683408">
        <w:rPr>
          <w:rFonts w:ascii="Times New Roman" w:eastAsia="Times New Roman" w:hAnsi="Times New Roman" w:cs="Times New Roman"/>
          <w:color w:val="000000"/>
          <w:sz w:val="24"/>
          <w:szCs w:val="24"/>
        </w:rPr>
        <w:br/>
        <w:t xml:space="preserve">         2.1.18. Трудовые книжки работников хранятся в дошкольной образовательной организации как документы строгой отчетности. Трудовая книжка и личное дело заведующего ДОУ хранится в органах управления образованием.</w:t>
      </w:r>
      <w:r w:rsidRPr="00683408">
        <w:rPr>
          <w:rFonts w:ascii="Times New Roman" w:eastAsia="Times New Roman" w:hAnsi="Times New Roman" w:cs="Times New Roman"/>
          <w:color w:val="000000"/>
          <w:sz w:val="24"/>
          <w:szCs w:val="24"/>
        </w:rPr>
        <w:br/>
        <w:t xml:space="preserve">         2.1.19. На каждого работника детского сада ведется личное дело, состоящее из заверенной копии приказа о приеме на работу, копии документа об образовании и профессиональной подготовке, медицинского заключения об отсутствии противопоказаний к работе в дошкольном образовательном учреждении, документов, предъявляемых при приеме на работу вместо трудовой книжки, аттестационного листа. Здесь же хранится один экземпляр письменного трудового договора.</w:t>
      </w:r>
      <w:r w:rsidRPr="00683408">
        <w:rPr>
          <w:rFonts w:ascii="Times New Roman" w:eastAsia="Times New Roman" w:hAnsi="Times New Roman" w:cs="Times New Roman"/>
          <w:color w:val="000000"/>
          <w:sz w:val="24"/>
          <w:szCs w:val="24"/>
        </w:rPr>
        <w:br/>
        <w:t xml:space="preserve">         2.1.20. Заведующий дошкольным образовательным учреждением вправе предложить работнику заполнить листок по учету кадров, автобиографию для приобщения к личному делу, вклеить фотографию в личное дело.</w:t>
      </w:r>
      <w:r w:rsidRPr="00683408">
        <w:rPr>
          <w:rFonts w:ascii="Times New Roman" w:eastAsia="Times New Roman" w:hAnsi="Times New Roman" w:cs="Times New Roman"/>
          <w:color w:val="000000"/>
          <w:sz w:val="24"/>
          <w:szCs w:val="24"/>
        </w:rPr>
        <w:br/>
        <w:t xml:space="preserve">        2.1.21. Личное дело работника хранится в дошкольном образовательном учреждении, в том числе и после увольнения, до </w:t>
      </w:r>
      <w:r w:rsidR="00762FC7">
        <w:rPr>
          <w:rFonts w:ascii="Times New Roman" w:eastAsia="Times New Roman" w:hAnsi="Times New Roman" w:cs="Times New Roman"/>
          <w:color w:val="000000"/>
          <w:sz w:val="24"/>
          <w:szCs w:val="24"/>
        </w:rPr>
        <w:t>50/</w:t>
      </w:r>
      <w:r w:rsidRPr="00683408">
        <w:rPr>
          <w:rFonts w:ascii="Times New Roman" w:eastAsia="Times New Roman" w:hAnsi="Times New Roman" w:cs="Times New Roman"/>
          <w:color w:val="000000"/>
          <w:sz w:val="24"/>
          <w:szCs w:val="24"/>
        </w:rPr>
        <w:t>75 лет.</w:t>
      </w:r>
    </w:p>
    <w:p w:rsidR="00794F45" w:rsidRPr="00683408" w:rsidRDefault="00794F45" w:rsidP="00794F45">
      <w:pPr>
        <w:rPr>
          <w:rFonts w:ascii="Times New Roman" w:eastAsia="Times New Roman" w:hAnsi="Times New Roman" w:cs="Times New Roman"/>
          <w:color w:val="000000"/>
          <w:sz w:val="24"/>
          <w:szCs w:val="24"/>
        </w:rPr>
      </w:pPr>
    </w:p>
    <w:p w:rsidR="00794F45" w:rsidRDefault="00683408" w:rsidP="00794F45">
      <w:pPr>
        <w:rPr>
          <w:rFonts w:ascii="Times New Roman" w:eastAsia="Times New Roman" w:hAnsi="Times New Roman" w:cs="Times New Roman"/>
          <w:color w:val="000000"/>
          <w:sz w:val="24"/>
          <w:szCs w:val="24"/>
        </w:rPr>
      </w:pPr>
      <w:r w:rsidRPr="00683408">
        <w:rPr>
          <w:rFonts w:ascii="Times New Roman" w:eastAsia="Times New Roman" w:hAnsi="Times New Roman" w:cs="Times New Roman"/>
          <w:b/>
          <w:color w:val="000000"/>
          <w:sz w:val="24"/>
          <w:szCs w:val="24"/>
        </w:rPr>
        <w:t>2.2.</w:t>
      </w:r>
      <w:r w:rsidRPr="00683408">
        <w:rPr>
          <w:rFonts w:ascii="Times New Roman" w:eastAsia="Times New Roman" w:hAnsi="Times New Roman" w:cs="Times New Roman"/>
          <w:color w:val="000000"/>
          <w:sz w:val="24"/>
          <w:szCs w:val="24"/>
        </w:rPr>
        <w:t> </w:t>
      </w:r>
      <w:r w:rsidRPr="00683408">
        <w:rPr>
          <w:rFonts w:ascii="Times New Roman" w:eastAsia="Times New Roman" w:hAnsi="Times New Roman" w:cs="Times New Roman"/>
          <w:b/>
          <w:bCs/>
          <w:color w:val="000000"/>
          <w:sz w:val="24"/>
          <w:szCs w:val="24"/>
        </w:rPr>
        <w:t>Отказ в приеме на работу</w:t>
      </w:r>
      <w:r w:rsidRPr="00683408">
        <w:rPr>
          <w:rFonts w:ascii="Times New Roman" w:eastAsia="Times New Roman" w:hAnsi="Times New Roman" w:cs="Times New Roman"/>
          <w:color w:val="000000"/>
          <w:sz w:val="24"/>
          <w:szCs w:val="24"/>
        </w:rPr>
        <w:br/>
        <w:t xml:space="preserve">        </w:t>
      </w:r>
    </w:p>
    <w:p w:rsidR="00683408" w:rsidRDefault="00683408" w:rsidP="00683408">
      <w:pPr>
        <w:ind w:firstLine="567"/>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2.2.1. Не допускается необоснованный отказ в заключении трудового договора. 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семейного, социального и должностного положения, возраста, места жительства (в том числе наличия или отсутствия регистрации по месту жительства или пребывания), отношения к религии, убеждений, принадлежности или непринадлежности к общественным объединениям или каким-либо социальным группам, а также других обстоятельств, не связанных с деловыми качествами работников, не допускается, за исключением случаев, в которых право или обязанность устанавливать такие ограничения или преимущества предусмотрены федеральными законами.</w:t>
      </w:r>
      <w:r w:rsidRPr="00683408">
        <w:rPr>
          <w:rFonts w:ascii="Times New Roman" w:eastAsia="Times New Roman" w:hAnsi="Times New Roman" w:cs="Times New Roman"/>
          <w:color w:val="000000"/>
          <w:sz w:val="24"/>
          <w:szCs w:val="24"/>
        </w:rPr>
        <w:br/>
        <w:t xml:space="preserve">           2.2.2. К педагогической деятельности допускаются лица, имеющие среднее </w:t>
      </w:r>
      <w:r w:rsidRPr="00683408">
        <w:rPr>
          <w:rFonts w:ascii="Times New Roman" w:eastAsia="Times New Roman" w:hAnsi="Times New Roman" w:cs="Times New Roman"/>
          <w:color w:val="000000"/>
          <w:sz w:val="24"/>
          <w:szCs w:val="24"/>
        </w:rPr>
        <w:lastRenderedPageBreak/>
        <w:t>профессиональное или высшее образование и отвечающие квалификационным требованиям, указанным в квалификационных справочниках, и (или) профессиональных стандартах.</w:t>
      </w:r>
      <w:r w:rsidRPr="00683408">
        <w:rPr>
          <w:rFonts w:ascii="Times New Roman" w:eastAsia="Times New Roman" w:hAnsi="Times New Roman" w:cs="Times New Roman"/>
          <w:color w:val="000000"/>
          <w:sz w:val="24"/>
          <w:szCs w:val="24"/>
        </w:rPr>
        <w:br/>
        <w:t xml:space="preserve">           2.2.3. </w:t>
      </w:r>
      <w:ins w:id="2" w:author="Unknown">
        <w:r w:rsidRPr="00683408">
          <w:rPr>
            <w:rFonts w:ascii="Times New Roman" w:eastAsia="Times New Roman" w:hAnsi="Times New Roman" w:cs="Times New Roman"/>
            <w:color w:val="000000"/>
            <w:sz w:val="24"/>
            <w:szCs w:val="24"/>
          </w:rPr>
          <w:t>К педагогической деятельности не допускаются лица:</w:t>
        </w:r>
      </w:ins>
      <w:r w:rsidRPr="00683408">
        <w:rPr>
          <w:rFonts w:ascii="Times New Roman" w:eastAsia="Times New Roman" w:hAnsi="Times New Roman" w:cs="Times New Roman"/>
          <w:color w:val="000000"/>
          <w:sz w:val="24"/>
          <w:szCs w:val="24"/>
        </w:rPr>
        <w:br/>
        <w:t>а) лишенные права заниматься педагогической деятельностью в соответствии с вступившим в законную силу приговором суда;</w:t>
      </w:r>
      <w:r w:rsidRPr="00683408">
        <w:rPr>
          <w:rFonts w:ascii="Times New Roman" w:eastAsia="Times New Roman" w:hAnsi="Times New Roman" w:cs="Times New Roman"/>
          <w:color w:val="000000"/>
          <w:sz w:val="24"/>
          <w:szCs w:val="24"/>
        </w:rPr>
        <w:br/>
        <w:t>б) 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w:t>
      </w:r>
      <w:r w:rsidR="00041E4F">
        <w:rPr>
          <w:rFonts w:ascii="Times New Roman" w:eastAsia="Times New Roman" w:hAnsi="Times New Roman" w:cs="Times New Roman"/>
          <w:color w:val="000000"/>
          <w:sz w:val="24"/>
          <w:szCs w:val="24"/>
        </w:rPr>
        <w:t xml:space="preserve"> </w:t>
      </w:r>
      <w:r w:rsidRPr="00683408">
        <w:rPr>
          <w:rFonts w:ascii="Times New Roman" w:eastAsia="Times New Roman" w:hAnsi="Times New Roman" w:cs="Times New Roman"/>
          <w:color w:val="000000"/>
          <w:sz w:val="24"/>
          <w:szCs w:val="24"/>
        </w:rPr>
        <w:t>нравственности, основ конституционного строя и безопасности государства, мира и безопасности человечества, а также против общественной безопасности, за исключением случаев, предусмотренных пунктом 2.2.4. настоящих Правил;</w:t>
      </w:r>
      <w:r w:rsidRPr="00683408">
        <w:rPr>
          <w:rFonts w:ascii="Times New Roman" w:eastAsia="Times New Roman" w:hAnsi="Times New Roman" w:cs="Times New Roman"/>
          <w:color w:val="000000"/>
          <w:sz w:val="24"/>
          <w:szCs w:val="24"/>
        </w:rPr>
        <w:br/>
        <w:t>в) имеющие неснятую или непогашенную судимость за иные умышленные тяжкие и особо тяжкие преступления, не указанные в пункте б);</w:t>
      </w:r>
      <w:r w:rsidRPr="00683408">
        <w:rPr>
          <w:rFonts w:ascii="Times New Roman" w:eastAsia="Times New Roman" w:hAnsi="Times New Roman" w:cs="Times New Roman"/>
          <w:color w:val="000000"/>
          <w:sz w:val="24"/>
          <w:szCs w:val="24"/>
        </w:rPr>
        <w:br/>
        <w:t>г) признанные недееспособными в установленном федеральным законом порядке;</w:t>
      </w:r>
      <w:r w:rsidRPr="00683408">
        <w:rPr>
          <w:rFonts w:ascii="Times New Roman" w:eastAsia="Times New Roman" w:hAnsi="Times New Roman" w:cs="Times New Roman"/>
          <w:color w:val="000000"/>
          <w:sz w:val="24"/>
          <w:szCs w:val="24"/>
        </w:rPr>
        <w:br/>
        <w:t>д) 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r w:rsidRPr="00683408">
        <w:rPr>
          <w:rFonts w:ascii="Times New Roman" w:eastAsia="Times New Roman" w:hAnsi="Times New Roman" w:cs="Times New Roman"/>
          <w:color w:val="000000"/>
          <w:sz w:val="24"/>
          <w:szCs w:val="24"/>
        </w:rPr>
        <w:br/>
        <w:t xml:space="preserve">           2.2.4. Лица из числа указанных в пункте б),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и лица, уголовное преследование в отношении которых по обвинению в совершении этих преступлений прекращено по не реабилитирующим основаниям, могут быть допущены к педагогической деятельности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педагогической деятельности.</w:t>
      </w:r>
      <w:r w:rsidRPr="00683408">
        <w:rPr>
          <w:rFonts w:ascii="Times New Roman" w:eastAsia="Times New Roman" w:hAnsi="Times New Roman" w:cs="Times New Roman"/>
          <w:color w:val="000000"/>
          <w:sz w:val="24"/>
          <w:szCs w:val="24"/>
        </w:rPr>
        <w:br/>
        <w:t xml:space="preserve">          2.2.5. Запрещается отказывать в заключении трудового договора женщинам по мотивам, связанным с беременностью или наличием детей.</w:t>
      </w:r>
      <w:r w:rsidRPr="00683408">
        <w:rPr>
          <w:rFonts w:ascii="Times New Roman" w:eastAsia="Times New Roman" w:hAnsi="Times New Roman" w:cs="Times New Roman"/>
          <w:color w:val="000000"/>
          <w:sz w:val="24"/>
          <w:szCs w:val="24"/>
        </w:rPr>
        <w:br/>
      </w:r>
      <w:r w:rsidR="00794F45">
        <w:rPr>
          <w:rFonts w:ascii="Times New Roman" w:eastAsia="Times New Roman" w:hAnsi="Times New Roman" w:cs="Times New Roman"/>
          <w:color w:val="000000"/>
          <w:sz w:val="24"/>
          <w:szCs w:val="24"/>
        </w:rPr>
        <w:t xml:space="preserve">          </w:t>
      </w:r>
      <w:r w:rsidRPr="00683408">
        <w:rPr>
          <w:rFonts w:ascii="Times New Roman" w:eastAsia="Times New Roman" w:hAnsi="Times New Roman" w:cs="Times New Roman"/>
          <w:color w:val="000000"/>
          <w:sz w:val="24"/>
          <w:szCs w:val="24"/>
        </w:rPr>
        <w:t>2.2.6. 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w:t>
      </w:r>
      <w:r w:rsidRPr="00683408">
        <w:rPr>
          <w:rFonts w:ascii="Times New Roman" w:eastAsia="Times New Roman" w:hAnsi="Times New Roman" w:cs="Times New Roman"/>
          <w:color w:val="000000"/>
          <w:sz w:val="24"/>
          <w:szCs w:val="24"/>
        </w:rPr>
        <w:br/>
      </w:r>
      <w:r w:rsidR="00794F45">
        <w:rPr>
          <w:rFonts w:ascii="Times New Roman" w:eastAsia="Times New Roman" w:hAnsi="Times New Roman" w:cs="Times New Roman"/>
          <w:color w:val="000000"/>
          <w:sz w:val="24"/>
          <w:szCs w:val="24"/>
        </w:rPr>
        <w:t xml:space="preserve">          </w:t>
      </w:r>
      <w:r w:rsidRPr="00683408">
        <w:rPr>
          <w:rFonts w:ascii="Times New Roman" w:eastAsia="Times New Roman" w:hAnsi="Times New Roman" w:cs="Times New Roman"/>
          <w:color w:val="000000"/>
          <w:sz w:val="24"/>
          <w:szCs w:val="24"/>
        </w:rPr>
        <w:t>2.2.7. По письменному требованию лица, которому отказано в заключении трудового договора, заведующий ДОУ обязан сообщить причину отказа в письменной форме в срок не позднее чем в течение семи рабочих дней со дня предъявления такого требования. Отказ в заключении трудового договора может быть обжалован в судебном порядке.</w:t>
      </w:r>
    </w:p>
    <w:p w:rsidR="00762FC7" w:rsidRPr="00683408" w:rsidRDefault="00762FC7" w:rsidP="00683408">
      <w:pPr>
        <w:ind w:firstLine="567"/>
        <w:rPr>
          <w:rFonts w:ascii="Times New Roman" w:eastAsia="Times New Roman" w:hAnsi="Times New Roman" w:cs="Times New Roman"/>
          <w:b/>
          <w:bCs/>
          <w:color w:val="000000"/>
          <w:sz w:val="24"/>
          <w:szCs w:val="24"/>
        </w:rPr>
      </w:pPr>
    </w:p>
    <w:p w:rsidR="00794F45" w:rsidRDefault="00794F45" w:rsidP="00762FC7">
      <w:pP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w:t>
      </w:r>
      <w:r w:rsidR="00683408" w:rsidRPr="00683408">
        <w:rPr>
          <w:rFonts w:ascii="Times New Roman" w:eastAsia="Times New Roman" w:hAnsi="Times New Roman" w:cs="Times New Roman"/>
          <w:b/>
          <w:color w:val="000000"/>
          <w:sz w:val="24"/>
          <w:szCs w:val="24"/>
        </w:rPr>
        <w:t>2.3.</w:t>
      </w:r>
      <w:r w:rsidR="00683408" w:rsidRPr="00683408">
        <w:rPr>
          <w:rFonts w:ascii="Times New Roman" w:eastAsia="Times New Roman" w:hAnsi="Times New Roman" w:cs="Times New Roman"/>
          <w:color w:val="000000"/>
          <w:sz w:val="24"/>
          <w:szCs w:val="24"/>
        </w:rPr>
        <w:t> </w:t>
      </w:r>
      <w:r w:rsidR="00683408" w:rsidRPr="00683408">
        <w:rPr>
          <w:rFonts w:ascii="Times New Roman" w:eastAsia="Times New Roman" w:hAnsi="Times New Roman" w:cs="Times New Roman"/>
          <w:b/>
          <w:bCs/>
          <w:color w:val="000000"/>
          <w:sz w:val="24"/>
          <w:szCs w:val="24"/>
        </w:rPr>
        <w:t>Перевод работника на другую работу</w:t>
      </w:r>
    </w:p>
    <w:p w:rsidR="00794F45" w:rsidRPr="00794F45" w:rsidRDefault="00794F45" w:rsidP="00794F4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683408" w:rsidRPr="00683408">
        <w:rPr>
          <w:rFonts w:ascii="Times New Roman" w:eastAsia="Times New Roman" w:hAnsi="Times New Roman" w:cs="Times New Roman"/>
          <w:color w:val="000000"/>
          <w:sz w:val="24"/>
          <w:szCs w:val="24"/>
        </w:rPr>
        <w:t xml:space="preserve"> 2.3.1. 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Трудовым Кодексом РФ. Соглашение об изменении определенных сторонами условий трудового договора заключается в письменной форме.</w:t>
      </w:r>
      <w:r w:rsidR="00683408" w:rsidRPr="00683408">
        <w:rPr>
          <w:rFonts w:ascii="Times New Roman" w:eastAsia="Times New Roman" w:hAnsi="Times New Roman" w:cs="Times New Roman"/>
          <w:color w:val="000000"/>
          <w:sz w:val="24"/>
          <w:szCs w:val="24"/>
        </w:rPr>
        <w:br/>
        <w:t xml:space="preserve">         2.3.2. Перевод на другую работу - постоянное или временное изменение трудовой функции работника при продолжении работы у того же работодателя. Перевод на другую работу допускается только с письменного согласия работника, за исключением случаев, предусмотренных частями второй и третьей статьи 72.2 ТК РФ.</w:t>
      </w:r>
      <w:r w:rsidR="00683408" w:rsidRPr="00683408">
        <w:rPr>
          <w:rFonts w:ascii="Times New Roman" w:eastAsia="Times New Roman" w:hAnsi="Times New Roman" w:cs="Times New Roman"/>
          <w:color w:val="000000"/>
          <w:sz w:val="24"/>
          <w:szCs w:val="24"/>
        </w:rPr>
        <w:br/>
        <w:t xml:space="preserve">       2.3.3. По письменной просьбе работника или с его письменного согласия может быть </w:t>
      </w:r>
      <w:r w:rsidR="00683408" w:rsidRPr="00683408">
        <w:rPr>
          <w:rFonts w:ascii="Times New Roman" w:eastAsia="Times New Roman" w:hAnsi="Times New Roman" w:cs="Times New Roman"/>
          <w:color w:val="000000"/>
          <w:sz w:val="24"/>
          <w:szCs w:val="24"/>
        </w:rPr>
        <w:lastRenderedPageBreak/>
        <w:t>осуществлен перевод работника на постоянную работу к другому работодателю. При этом трудовой договор по прежнему месту работы прекращается (пункт 5 части 1 статьи 77 ТК РФ).</w:t>
      </w:r>
      <w:r w:rsidR="00683408" w:rsidRPr="00683408">
        <w:rPr>
          <w:rFonts w:ascii="Times New Roman" w:eastAsia="Times New Roman" w:hAnsi="Times New Roman" w:cs="Times New Roman"/>
          <w:color w:val="000000"/>
          <w:sz w:val="24"/>
          <w:szCs w:val="24"/>
        </w:rPr>
        <w:br/>
        <w:t xml:space="preserve">       2.3.4. Запрещается переводить и перемещать работника на работу, противопоказанную ему по состоянию здоровья.</w:t>
      </w:r>
      <w:r w:rsidR="00683408" w:rsidRPr="00683408">
        <w:rPr>
          <w:rFonts w:ascii="Times New Roman" w:eastAsia="Times New Roman" w:hAnsi="Times New Roman" w:cs="Times New Roman"/>
          <w:color w:val="000000"/>
          <w:sz w:val="24"/>
          <w:szCs w:val="24"/>
        </w:rPr>
        <w:br/>
        <w:t xml:space="preserve">      2.3.5. По соглашению сторон, заключаемому в письменной форме, работник может быть временно переведен на другую работу в том же ДОУ на срок до одного года, а в случае, когда такой перевод осуществляется для замещения временно отсутствующего работника, за которым в соответствии с законом сохраняется место работы, - до выхода этого работника на работу. 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 о временном характере перевода утрачивает силу и перевод считается постоянным.</w:t>
      </w:r>
      <w:r w:rsidR="00683408" w:rsidRPr="00683408">
        <w:rPr>
          <w:rFonts w:ascii="Times New Roman" w:eastAsia="Times New Roman" w:hAnsi="Times New Roman" w:cs="Times New Roman"/>
          <w:color w:val="000000"/>
          <w:sz w:val="24"/>
          <w:szCs w:val="24"/>
        </w:rPr>
        <w:br/>
        <w:t xml:space="preserve">       2.3.6. Работника, нуждающегося в переводе на другую работу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с его письменного согласия работодатель обязан перевести на другую имеющуюся у работодателя работу, не противопоказанную работнику по состоянию здоровья.</w:t>
      </w:r>
    </w:p>
    <w:p w:rsidR="00683408" w:rsidRPr="00683408" w:rsidRDefault="00794F45" w:rsidP="00794F45">
      <w:pPr>
        <w:rPr>
          <w:rFonts w:ascii="Times New Roman" w:eastAsia="Times New Roman" w:hAnsi="Times New Roman" w:cs="Times New Roman"/>
          <w:b/>
          <w:bCs/>
          <w:color w:val="000000"/>
          <w:sz w:val="24"/>
          <w:szCs w:val="24"/>
        </w:rPr>
      </w:pPr>
      <w:r>
        <w:rPr>
          <w:rFonts w:ascii="Times New Roman" w:eastAsia="Times New Roman" w:hAnsi="Times New Roman" w:cs="Times New Roman"/>
          <w:b/>
          <w:color w:val="000000"/>
          <w:sz w:val="24"/>
          <w:szCs w:val="24"/>
        </w:rPr>
        <w:t xml:space="preserve">       </w:t>
      </w:r>
      <w:r w:rsidR="00683408" w:rsidRPr="00683408">
        <w:rPr>
          <w:rFonts w:ascii="Times New Roman" w:eastAsia="Times New Roman" w:hAnsi="Times New Roman" w:cs="Times New Roman"/>
          <w:b/>
          <w:color w:val="000000"/>
          <w:sz w:val="24"/>
          <w:szCs w:val="24"/>
        </w:rPr>
        <w:t>2.4. </w:t>
      </w:r>
      <w:r w:rsidR="00683408" w:rsidRPr="00683408">
        <w:rPr>
          <w:rFonts w:ascii="Times New Roman" w:eastAsia="Times New Roman" w:hAnsi="Times New Roman" w:cs="Times New Roman"/>
          <w:b/>
          <w:bCs/>
          <w:color w:val="000000"/>
          <w:sz w:val="24"/>
          <w:szCs w:val="24"/>
        </w:rPr>
        <w:t>Порядок отстранения от работы</w:t>
      </w:r>
      <w:r>
        <w:rPr>
          <w:rFonts w:ascii="Times New Roman" w:eastAsia="Times New Roman" w:hAnsi="Times New Roman" w:cs="Times New Roman"/>
          <w:color w:val="000000"/>
          <w:sz w:val="24"/>
          <w:szCs w:val="24"/>
        </w:rPr>
        <w:br/>
        <w:t xml:space="preserve">      </w:t>
      </w:r>
      <w:r w:rsidR="00683408" w:rsidRPr="00683408">
        <w:rPr>
          <w:rFonts w:ascii="Times New Roman" w:eastAsia="Times New Roman" w:hAnsi="Times New Roman" w:cs="Times New Roman"/>
          <w:color w:val="000000"/>
          <w:sz w:val="24"/>
          <w:szCs w:val="24"/>
        </w:rPr>
        <w:t xml:space="preserve"> 2.4.1. </w:t>
      </w:r>
      <w:ins w:id="3" w:author="Unknown">
        <w:r w:rsidR="00683408" w:rsidRPr="00683408">
          <w:rPr>
            <w:rFonts w:ascii="Times New Roman" w:eastAsia="Times New Roman" w:hAnsi="Times New Roman" w:cs="Times New Roman"/>
            <w:color w:val="000000"/>
            <w:sz w:val="24"/>
            <w:szCs w:val="24"/>
          </w:rPr>
          <w:t>Работник отстраняется от работы (не допускается к работе) в случаях:</w:t>
        </w:r>
      </w:ins>
    </w:p>
    <w:p w:rsidR="00683408" w:rsidRPr="00683408" w:rsidRDefault="00683408" w:rsidP="00683408">
      <w:pPr>
        <w:ind w:firstLine="567"/>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появления на работе в состоянии алкогольного, наркотического или иного токсического опьянения;</w:t>
      </w:r>
    </w:p>
    <w:p w:rsidR="00683408" w:rsidRPr="00683408" w:rsidRDefault="00683408" w:rsidP="00683408">
      <w:pPr>
        <w:ind w:firstLine="567"/>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не прохождения в установленном порядке обучения и проверки знаний и навыков в области охраны труда;</w:t>
      </w:r>
    </w:p>
    <w:p w:rsidR="00683408" w:rsidRPr="00683408" w:rsidRDefault="00683408" w:rsidP="00683408">
      <w:pPr>
        <w:ind w:firstLine="567"/>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не прохождения в установленном порядке обязательного медицинского осмотра, а также обязательного психиатрического освидетельствования в случаях, предусмотренных Трудовым Кодексом Российской Федерации, другими федеральными законами и иными нормативными правовыми актами Российской Федерации;</w:t>
      </w:r>
    </w:p>
    <w:p w:rsidR="00683408" w:rsidRPr="00683408" w:rsidRDefault="00683408" w:rsidP="00683408">
      <w:pPr>
        <w:ind w:firstLine="567"/>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при выявлении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противопоказаний для выполнения работником работы, обусловленной трудовым договором;</w:t>
      </w:r>
    </w:p>
    <w:p w:rsidR="00683408" w:rsidRPr="00683408" w:rsidRDefault="00683408" w:rsidP="00683408">
      <w:pPr>
        <w:ind w:firstLine="567"/>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по требованию органов или должностных лиц, уполномоченных федеральными законами и иными нормативными правовыми актами Российской Федерации;</w:t>
      </w:r>
    </w:p>
    <w:p w:rsidR="00683408" w:rsidRPr="00683408" w:rsidRDefault="00683408" w:rsidP="00683408">
      <w:pPr>
        <w:ind w:firstLine="567"/>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в других случаях, предусмотренных Трудовым Кодексом Российской Федерации, другими федеральными законами и иными нормативными правовыми актами Российской Федерации;</w:t>
      </w:r>
    </w:p>
    <w:p w:rsidR="00794F45" w:rsidRDefault="00683408" w:rsidP="00683408">
      <w:pPr>
        <w:ind w:firstLine="567"/>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наряду с указанными выше случаями педагогический работник отстраняется от работы (не допускается к работе) при получении от правоохранительных органов сведений о том, что данный работник подвергается уголовному преследованию за преступления,</w:t>
      </w:r>
      <w:r w:rsidR="00794F45">
        <w:rPr>
          <w:rFonts w:ascii="Times New Roman" w:eastAsia="Times New Roman" w:hAnsi="Times New Roman" w:cs="Times New Roman"/>
          <w:color w:val="000000"/>
          <w:sz w:val="24"/>
          <w:szCs w:val="24"/>
        </w:rPr>
        <w:t xml:space="preserve"> указанные в подпунктах б) и в).</w:t>
      </w:r>
    </w:p>
    <w:p w:rsidR="00683408" w:rsidRPr="00683408" w:rsidRDefault="00683408" w:rsidP="00683408">
      <w:pPr>
        <w:ind w:firstLine="567"/>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2.2.3. настоящих Правил внутреннего трудового распорядка ДОУ. Педагогический работник отстраняется от работы (не допускается к работе) на весь период производства по уголовному делу до его прекращения либо до вступления в силу приговора суда.</w:t>
      </w:r>
    </w:p>
    <w:p w:rsidR="00794F45" w:rsidRPr="00683408" w:rsidRDefault="00683408" w:rsidP="00794F45">
      <w:pPr>
        <w:ind w:firstLine="567"/>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2.4.2. Работник отстраняется от работы (не допускается к работе) на весь период времени до устранения обстоятельств, явившихся основанием для отстранения от работы или недопущения к работе, если иное не предусмотрено Трудовым Кодексом Российской Федерации, другими федеральными законами.</w:t>
      </w:r>
      <w:r w:rsidRPr="00683408">
        <w:rPr>
          <w:rFonts w:ascii="Times New Roman" w:eastAsia="Times New Roman" w:hAnsi="Times New Roman" w:cs="Times New Roman"/>
          <w:color w:val="000000"/>
          <w:sz w:val="24"/>
          <w:szCs w:val="24"/>
        </w:rPr>
        <w:br/>
        <w:t xml:space="preserve">         2.4.3. В период отстранения от работы (недопущения к работе) заработная плата работнику не начисляется, за исключением случаев, предусмотренных Трудовым Кодексом Российской Федерации или иными федеральными законами. В случаях отстранения от работы работника, который не прошел обучение и проверку знаний и навыков в области охраны труда либо обязательный медицинский осмотр не по своей вине, ему производится оплата за все время отстранения от работы как за простой.</w:t>
      </w:r>
    </w:p>
    <w:p w:rsidR="00794F45" w:rsidRDefault="00683408" w:rsidP="00794F45">
      <w:pPr>
        <w:tabs>
          <w:tab w:val="left" w:pos="851"/>
        </w:tabs>
        <w:ind w:firstLine="709"/>
        <w:rPr>
          <w:rFonts w:ascii="Times New Roman" w:hAnsi="Times New Roman" w:cs="Times New Roman"/>
          <w:sz w:val="24"/>
          <w:szCs w:val="24"/>
        </w:rPr>
      </w:pPr>
      <w:r w:rsidRPr="00683408">
        <w:rPr>
          <w:rFonts w:ascii="Times New Roman" w:eastAsia="Times New Roman" w:hAnsi="Times New Roman" w:cs="Times New Roman"/>
          <w:b/>
          <w:color w:val="000000"/>
          <w:sz w:val="24"/>
          <w:szCs w:val="24"/>
        </w:rPr>
        <w:t>2.5. </w:t>
      </w:r>
      <w:r w:rsidRPr="00683408">
        <w:rPr>
          <w:rFonts w:ascii="Times New Roman" w:eastAsia="Times New Roman" w:hAnsi="Times New Roman" w:cs="Times New Roman"/>
          <w:b/>
          <w:bCs/>
          <w:color w:val="000000"/>
          <w:sz w:val="24"/>
          <w:szCs w:val="24"/>
        </w:rPr>
        <w:t>Порядок прекращения трудового договора</w:t>
      </w:r>
    </w:p>
    <w:p w:rsidR="00794F45" w:rsidRDefault="00683408" w:rsidP="00683408">
      <w:pPr>
        <w:tabs>
          <w:tab w:val="left" w:pos="851"/>
        </w:tabs>
        <w:ind w:firstLine="709"/>
        <w:rPr>
          <w:rFonts w:ascii="Times New Roman" w:hAnsi="Times New Roman" w:cs="Times New Roman"/>
          <w:sz w:val="24"/>
          <w:szCs w:val="24"/>
        </w:rPr>
      </w:pPr>
      <w:ins w:id="4" w:author="Unknown">
        <w:r w:rsidRPr="00794F45">
          <w:rPr>
            <w:rFonts w:ascii="Times New Roman" w:hAnsi="Times New Roman" w:cs="Times New Roman"/>
            <w:sz w:val="24"/>
            <w:szCs w:val="24"/>
          </w:rPr>
          <w:lastRenderedPageBreak/>
          <w:t xml:space="preserve">Прекращение трудового договора может иметь место по основаниям, предусмотренным главой 13 Трудового Кодекса Российской </w:t>
        </w:r>
      </w:ins>
      <w:r w:rsidRPr="00794F45">
        <w:rPr>
          <w:rFonts w:ascii="Times New Roman" w:hAnsi="Times New Roman" w:cs="Times New Roman"/>
          <w:sz w:val="24"/>
          <w:szCs w:val="24"/>
        </w:rPr>
        <w:t xml:space="preserve">Федерации: </w:t>
      </w:r>
    </w:p>
    <w:p w:rsidR="00683408" w:rsidRPr="00683408" w:rsidRDefault="00683408" w:rsidP="00794F45">
      <w:pPr>
        <w:tabs>
          <w:tab w:val="left" w:pos="851"/>
        </w:tabs>
        <w:ind w:firstLine="709"/>
        <w:rPr>
          <w:rFonts w:ascii="Times New Roman" w:eastAsia="Times New Roman" w:hAnsi="Times New Roman" w:cs="Times New Roman"/>
          <w:b/>
          <w:bCs/>
          <w:color w:val="000000"/>
          <w:sz w:val="24"/>
          <w:szCs w:val="24"/>
        </w:rPr>
      </w:pPr>
      <w:r w:rsidRPr="00794F45">
        <w:rPr>
          <w:rFonts w:ascii="Times New Roman" w:hAnsi="Times New Roman" w:cs="Times New Roman"/>
          <w:sz w:val="24"/>
          <w:szCs w:val="24"/>
        </w:rPr>
        <w:t>2.5.1. Соглашение сторон (статья 78 ТК РФ).</w:t>
      </w:r>
      <w:r w:rsidRPr="00794F45">
        <w:rPr>
          <w:rFonts w:ascii="Times New Roman" w:hAnsi="Times New Roman" w:cs="Times New Roman"/>
          <w:sz w:val="24"/>
          <w:szCs w:val="24"/>
        </w:rPr>
        <w:br/>
      </w:r>
      <w:r w:rsidRPr="00683408">
        <w:rPr>
          <w:rFonts w:ascii="Times New Roman" w:hAnsi="Times New Roman" w:cs="Times New Roman"/>
          <w:sz w:val="24"/>
          <w:szCs w:val="24"/>
        </w:rPr>
        <w:t xml:space="preserve">      </w:t>
      </w:r>
      <w:r w:rsidR="00794F45">
        <w:rPr>
          <w:rFonts w:ascii="Times New Roman" w:hAnsi="Times New Roman" w:cs="Times New Roman"/>
          <w:sz w:val="24"/>
          <w:szCs w:val="24"/>
        </w:rPr>
        <w:t xml:space="preserve">     </w:t>
      </w:r>
      <w:r w:rsidRPr="00683408">
        <w:rPr>
          <w:rFonts w:ascii="Times New Roman" w:hAnsi="Times New Roman" w:cs="Times New Roman"/>
          <w:sz w:val="24"/>
          <w:szCs w:val="24"/>
        </w:rPr>
        <w:t>2.5.2. Истечение срока трудового договора (статья 79 ТК РФ), за исключением случаев, когда трудовые отношения фактически продолжаются и ни одна из сторон не потребовала их прекращения.</w:t>
      </w:r>
      <w:r w:rsidRPr="00683408">
        <w:rPr>
          <w:rFonts w:ascii="Times New Roman" w:hAnsi="Times New Roman" w:cs="Times New Roman"/>
          <w:sz w:val="24"/>
          <w:szCs w:val="24"/>
        </w:rPr>
        <w:br/>
        <w:t xml:space="preserve">     </w:t>
      </w:r>
      <w:r w:rsidR="00794F45">
        <w:rPr>
          <w:rFonts w:ascii="Times New Roman" w:hAnsi="Times New Roman" w:cs="Times New Roman"/>
          <w:sz w:val="24"/>
          <w:szCs w:val="24"/>
        </w:rPr>
        <w:t xml:space="preserve">    </w:t>
      </w:r>
      <w:r w:rsidRPr="00683408">
        <w:rPr>
          <w:rFonts w:ascii="Times New Roman" w:hAnsi="Times New Roman" w:cs="Times New Roman"/>
          <w:sz w:val="24"/>
          <w:szCs w:val="24"/>
        </w:rPr>
        <w:t xml:space="preserve"> 2.5.3. Расторжение трудового договора по инициативе работника (статья 80 ТК РФ), при этом работник должен предупредить об этом работодателя в письменной форме не позднее, чем за две недели. По соглашению между работником и работодателем трудовой договор может быть расторгнут и до истечения срока предупреждения об увольнении. В случаях, когда заявление работника об увольнении по собственному желанию обусловлено невозможностью продолжения им работы (зачисление в образовательную организацию, выход на пенсию и другие случаи),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ТК РФ и иными федеральными законами не может быть отказано в заключении трудового договора. Если по истечении срока предупреждения об увольнении трудовой договор не был</w:t>
      </w:r>
      <w:r w:rsidR="00794F45">
        <w:rPr>
          <w:rFonts w:ascii="Times New Roman" w:hAnsi="Times New Roman" w:cs="Times New Roman"/>
          <w:sz w:val="24"/>
          <w:szCs w:val="24"/>
        </w:rPr>
        <w:t xml:space="preserve"> </w:t>
      </w:r>
      <w:r w:rsidRPr="00683408">
        <w:rPr>
          <w:rFonts w:ascii="Times New Roman" w:hAnsi="Times New Roman" w:cs="Times New Roman"/>
          <w:sz w:val="24"/>
          <w:szCs w:val="24"/>
        </w:rPr>
        <w:t>расторгнут, и работник не настаивает на увольнении, то действие трудового договора продолжается.</w:t>
      </w:r>
      <w:r w:rsidRPr="00683408">
        <w:rPr>
          <w:rFonts w:ascii="Times New Roman" w:hAnsi="Times New Roman" w:cs="Times New Roman"/>
          <w:sz w:val="24"/>
          <w:szCs w:val="24"/>
        </w:rPr>
        <w:br/>
        <w:t xml:space="preserve">         2.5.4. </w:t>
      </w:r>
      <w:ins w:id="5" w:author="Unknown">
        <w:r w:rsidRPr="00683408">
          <w:rPr>
            <w:rFonts w:ascii="Times New Roman" w:hAnsi="Times New Roman" w:cs="Times New Roman"/>
            <w:sz w:val="24"/>
            <w:szCs w:val="24"/>
          </w:rPr>
          <w:t>Расторжение трудового договора по инициативе работодателя (статьи 71 и 81 ТК РФ) производится в случаях:</w:t>
        </w:r>
      </w:ins>
      <w:r w:rsidRPr="00683408">
        <w:rPr>
          <w:rFonts w:ascii="Times New Roman" w:hAnsi="Times New Roman" w:cs="Times New Roman"/>
          <w:sz w:val="24"/>
          <w:szCs w:val="24"/>
        </w:rPr>
        <w:br/>
        <w:t xml:space="preserve">        - при неудовлетворительном результате испытания, при этом работодатель предупреждает работника об этом в письменной форме не позднее, чем за три дня с указанием причин, послуживших основанием для признания этого работника не выдержавшим испытание;</w:t>
      </w:r>
      <w:r w:rsidRPr="00683408">
        <w:rPr>
          <w:rFonts w:ascii="Times New Roman" w:hAnsi="Times New Roman" w:cs="Times New Roman"/>
          <w:sz w:val="24"/>
          <w:szCs w:val="24"/>
        </w:rPr>
        <w:br/>
        <w:t xml:space="preserve">         - ликвидации дошкольного образовательного учреждения;</w:t>
      </w:r>
      <w:r w:rsidRPr="00683408">
        <w:rPr>
          <w:rFonts w:ascii="Times New Roman" w:hAnsi="Times New Roman" w:cs="Times New Roman"/>
          <w:sz w:val="24"/>
          <w:szCs w:val="24"/>
        </w:rPr>
        <w:br/>
        <w:t xml:space="preserve">         - сокращения численности или штата работников дошкольного образовательного учреждения или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при этом увольнение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w:t>
      </w:r>
      <w:r w:rsidRPr="00683408">
        <w:rPr>
          <w:rFonts w:ascii="Times New Roman" w:hAnsi="Times New Roman" w:cs="Times New Roman"/>
          <w:sz w:val="24"/>
          <w:szCs w:val="24"/>
        </w:rPr>
        <w:br/>
        <w:t xml:space="preserve">         - смены собственника имущества дошкольного образовательного учреждения (в отношении заместителей заведующего и главного бухгалтера);</w:t>
      </w:r>
      <w:r w:rsidRPr="00683408">
        <w:rPr>
          <w:rFonts w:ascii="Times New Roman" w:hAnsi="Times New Roman" w:cs="Times New Roman"/>
          <w:sz w:val="24"/>
          <w:szCs w:val="24"/>
        </w:rPr>
        <w:br/>
        <w:t xml:space="preserve">        - неоднократного неисполнения работником без уважительных причин трудовых обязанностей, если он имеет дисциплинарное взыскание;</w:t>
      </w:r>
      <w:r w:rsidRPr="00683408">
        <w:rPr>
          <w:rFonts w:ascii="Times New Roman" w:hAnsi="Times New Roman" w:cs="Times New Roman"/>
          <w:sz w:val="24"/>
          <w:szCs w:val="24"/>
        </w:rPr>
        <w:br/>
        <w:t xml:space="preserve">        - </w:t>
      </w:r>
      <w:ins w:id="6" w:author="Unknown">
        <w:r w:rsidRPr="00683408">
          <w:rPr>
            <w:rFonts w:ascii="Times New Roman" w:hAnsi="Times New Roman" w:cs="Times New Roman"/>
            <w:sz w:val="24"/>
            <w:szCs w:val="24"/>
          </w:rPr>
          <w:t>однократного грубого нарушения работником трудовых обязанностей:</w:t>
        </w:r>
      </w:ins>
    </w:p>
    <w:p w:rsidR="00683408" w:rsidRPr="00683408" w:rsidRDefault="00683408" w:rsidP="00683408">
      <w:pPr>
        <w:ind w:firstLine="567"/>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w:t>
      </w:r>
    </w:p>
    <w:p w:rsidR="00683408" w:rsidRPr="00683408" w:rsidRDefault="00683408" w:rsidP="00683408">
      <w:pPr>
        <w:ind w:firstLine="567"/>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появления работника на работе (на своем рабочем месте либо на территории детского сада) в состоянии алкогольного, наркотического или иного токсического опьянения;</w:t>
      </w:r>
    </w:p>
    <w:p w:rsidR="00683408" w:rsidRPr="00683408" w:rsidRDefault="00683408" w:rsidP="00683408">
      <w:pPr>
        <w:ind w:firstLine="567"/>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разглашения охраняемой законом тайны, ставшей известной работнику в связи с исполнением им трудовых обязанностей, в том числе разглашения персональных данных другого работника;</w:t>
      </w:r>
    </w:p>
    <w:p w:rsidR="00683408" w:rsidRPr="00683408" w:rsidRDefault="00683408" w:rsidP="00683408">
      <w:pPr>
        <w:ind w:firstLine="567"/>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683408" w:rsidRPr="00683408" w:rsidRDefault="00683408" w:rsidP="00683408">
      <w:pPr>
        <w:ind w:firstLine="567"/>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lastRenderedPageBreak/>
        <w:t>- 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авария) либо заведомо создавало реальную угрозу наступления таких последствий;</w:t>
      </w:r>
    </w:p>
    <w:p w:rsidR="00683408" w:rsidRPr="00683408" w:rsidRDefault="00683408" w:rsidP="00683408">
      <w:pPr>
        <w:ind w:firstLine="567"/>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совершения работником аморального проступка, несовместимого с продолжением данной работы;</w:t>
      </w:r>
    </w:p>
    <w:p w:rsidR="00683408" w:rsidRPr="00683408" w:rsidRDefault="00683408" w:rsidP="00683408">
      <w:pPr>
        <w:ind w:firstLine="360"/>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принятия необоснованного решения заместителями заведующего ДОУ и главным бухгалтером, повлекшего за собой нарушение сохранности имущества, неправомерное его использование или иной ущерб имуществу дошкольного образовательного учреждения;</w:t>
      </w:r>
    </w:p>
    <w:p w:rsidR="00683408" w:rsidRPr="00683408" w:rsidRDefault="00683408" w:rsidP="00683408">
      <w:pPr>
        <w:ind w:firstLine="360"/>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однократного грубого нарушения заместителями своих трудовых обязанностей;</w:t>
      </w:r>
    </w:p>
    <w:p w:rsidR="00683408" w:rsidRPr="00683408" w:rsidRDefault="00683408" w:rsidP="00683408">
      <w:pPr>
        <w:ind w:firstLine="360"/>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представления работником заведующему дошкольным образовательным учреждением подложных документов при заключении трудового договора;</w:t>
      </w:r>
    </w:p>
    <w:p w:rsidR="00683408" w:rsidRPr="00683408" w:rsidRDefault="00683408" w:rsidP="00683408">
      <w:pPr>
        <w:ind w:firstLine="360"/>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предусмотренных трудовым договором с заведующим, членами коллегиального исполнительного органа организации;</w:t>
      </w:r>
    </w:p>
    <w:p w:rsidR="00683408" w:rsidRPr="00683408" w:rsidRDefault="00683408" w:rsidP="00683408">
      <w:pPr>
        <w:ind w:firstLine="360"/>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в других случаях, установленных ТК РФ и иными федеральными законами.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Не допускается увольнение работника по инициативе работодателя (за исключением случая ликвидации ДОУ) в период его временной нетрудоспособности и в период пребывания в отпуске.</w:t>
      </w:r>
      <w:r w:rsidRPr="00683408">
        <w:rPr>
          <w:rFonts w:ascii="Times New Roman" w:eastAsia="Times New Roman" w:hAnsi="Times New Roman" w:cs="Times New Roman"/>
          <w:color w:val="000000"/>
          <w:sz w:val="24"/>
          <w:szCs w:val="24"/>
        </w:rPr>
        <w:br/>
        <w:t xml:space="preserve">         2.5.5. Перевод работника по его просьбе или с его согласия на работу к другому работодателю или переход на выборную работу (должность).</w:t>
      </w:r>
      <w:r w:rsidRPr="00683408">
        <w:rPr>
          <w:rFonts w:ascii="Times New Roman" w:eastAsia="Times New Roman" w:hAnsi="Times New Roman" w:cs="Times New Roman"/>
          <w:color w:val="000000"/>
          <w:sz w:val="24"/>
          <w:szCs w:val="24"/>
        </w:rPr>
        <w:br/>
        <w:t xml:space="preserve">          2.5.6. Отказ работника от продолжения работы в связи со сменой собственника имущества дошкольного образовательного учреждения, с изменением подведомственности (подчиненности) учреждения либо его реорганизацией, с изменением типа муниципального учреждения (статья 75 ТК РФ).</w:t>
      </w:r>
      <w:r w:rsidRPr="00683408">
        <w:rPr>
          <w:rFonts w:ascii="Times New Roman" w:eastAsia="Times New Roman" w:hAnsi="Times New Roman" w:cs="Times New Roman"/>
          <w:color w:val="000000"/>
          <w:sz w:val="24"/>
          <w:szCs w:val="24"/>
        </w:rPr>
        <w:br/>
        <w:t xml:space="preserve">          2.5.7. Отказ работника от продолжения работы в связи с изменением определенных сторонами условий трудового договора (часть 4 статьи 74 ТК РФ).</w:t>
      </w:r>
      <w:r w:rsidRPr="00683408">
        <w:rPr>
          <w:rFonts w:ascii="Times New Roman" w:eastAsia="Times New Roman" w:hAnsi="Times New Roman" w:cs="Times New Roman"/>
          <w:color w:val="000000"/>
          <w:sz w:val="24"/>
          <w:szCs w:val="24"/>
        </w:rPr>
        <w:br/>
        <w:t xml:space="preserve">          2.5.8.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(части 3 и 4 статьи 73 ТК РФ).</w:t>
      </w:r>
      <w:r w:rsidRPr="00683408">
        <w:rPr>
          <w:rFonts w:ascii="Times New Roman" w:eastAsia="Times New Roman" w:hAnsi="Times New Roman" w:cs="Times New Roman"/>
          <w:color w:val="000000"/>
          <w:sz w:val="24"/>
          <w:szCs w:val="24"/>
        </w:rPr>
        <w:br/>
        <w:t xml:space="preserve">         2.5.9. Обстоятельства, не зависящие от воли сторон (статья 83 ТК РФ).</w:t>
      </w:r>
      <w:r w:rsidRPr="00683408">
        <w:rPr>
          <w:rFonts w:ascii="Times New Roman" w:eastAsia="Times New Roman" w:hAnsi="Times New Roman" w:cs="Times New Roman"/>
          <w:color w:val="000000"/>
          <w:sz w:val="24"/>
          <w:szCs w:val="24"/>
        </w:rPr>
        <w:br/>
        <w:t xml:space="preserve">         2.5.10. Нарушение установленных Трудовым Кодексом Российской Федерации или иным федеральным законом правил заключения трудового договора, если это нарушение исключает возможность продолжения работы (статья 84 ТК РФ).</w:t>
      </w:r>
      <w:r w:rsidRPr="00683408">
        <w:rPr>
          <w:rFonts w:ascii="Times New Roman" w:eastAsia="Times New Roman" w:hAnsi="Times New Roman" w:cs="Times New Roman"/>
          <w:color w:val="000000"/>
          <w:sz w:val="24"/>
          <w:szCs w:val="24"/>
        </w:rPr>
        <w:br/>
        <w:t xml:space="preserve">         2.5.11. </w:t>
      </w:r>
      <w:ins w:id="7" w:author="Unknown">
        <w:r w:rsidRPr="00683408">
          <w:rPr>
            <w:rFonts w:ascii="Times New Roman" w:eastAsia="Times New Roman" w:hAnsi="Times New Roman" w:cs="Times New Roman"/>
            <w:color w:val="000000"/>
            <w:sz w:val="24"/>
            <w:szCs w:val="24"/>
          </w:rPr>
          <w:t>Помимо оснований, предусмотренных главой 13 ТК РФ и иными федеральными законами, основаниями прекращения трудового договора с педагогическим работником являются:</w:t>
        </w:r>
      </w:ins>
    </w:p>
    <w:p w:rsidR="00683408" w:rsidRPr="00683408" w:rsidRDefault="00683408" w:rsidP="00683408">
      <w:pPr>
        <w:ind w:firstLine="360"/>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повторное в течение одного года грубое нарушение Устава дошкольного образовательного учреждения, осуществляющего образовательную деятельность;</w:t>
      </w:r>
    </w:p>
    <w:p w:rsidR="00683408" w:rsidRPr="00683408" w:rsidRDefault="00683408" w:rsidP="00683408">
      <w:pPr>
        <w:ind w:firstLine="360"/>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применение, в том числе однократное, методов воспитания, связанных с физическим и (или) психическим насилием над личностью воспитанника детского сада.</w:t>
      </w:r>
    </w:p>
    <w:p w:rsidR="00683408" w:rsidRPr="00683408" w:rsidRDefault="00683408" w:rsidP="00683408">
      <w:pPr>
        <w:ind w:firstLine="360"/>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xml:space="preserve">   2.5.12. Трудовой договор может быть прекращен и по другим основаниям, предусмотренным ТК РФ и иными федеральными законами.</w:t>
      </w:r>
    </w:p>
    <w:p w:rsidR="00683408" w:rsidRDefault="00683408" w:rsidP="00683408">
      <w:pPr>
        <w:ind w:firstLine="567"/>
        <w:rPr>
          <w:rFonts w:ascii="Times New Roman" w:eastAsia="Times New Roman" w:hAnsi="Times New Roman" w:cs="Times New Roman"/>
          <w:color w:val="000000"/>
          <w:sz w:val="24"/>
          <w:szCs w:val="24"/>
        </w:rPr>
      </w:pPr>
      <w:r w:rsidRPr="00683408">
        <w:rPr>
          <w:rFonts w:ascii="Times New Roman" w:eastAsia="Times New Roman" w:hAnsi="Times New Roman" w:cs="Times New Roman"/>
          <w:b/>
          <w:color w:val="000000"/>
          <w:sz w:val="24"/>
          <w:szCs w:val="24"/>
        </w:rPr>
        <w:t>2.6. </w:t>
      </w:r>
      <w:r w:rsidRPr="00683408">
        <w:rPr>
          <w:rFonts w:ascii="Times New Roman" w:eastAsia="Times New Roman" w:hAnsi="Times New Roman" w:cs="Times New Roman"/>
          <w:b/>
          <w:bCs/>
          <w:color w:val="000000"/>
          <w:sz w:val="24"/>
          <w:szCs w:val="24"/>
        </w:rPr>
        <w:t>Порядок оформления прекращения трудового договора</w:t>
      </w:r>
      <w:r w:rsidRPr="00683408">
        <w:rPr>
          <w:rFonts w:ascii="Times New Roman" w:eastAsia="Times New Roman" w:hAnsi="Times New Roman" w:cs="Times New Roman"/>
          <w:color w:val="000000"/>
          <w:sz w:val="24"/>
          <w:szCs w:val="24"/>
        </w:rPr>
        <w:br/>
        <w:t xml:space="preserve">         2.6.1. Прекращение трудового договора оформляется приказом заведующего дошкольным образовательным учреждением, с которым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w:t>
      </w:r>
      <w:r w:rsidRPr="00683408">
        <w:rPr>
          <w:rFonts w:ascii="Times New Roman" w:eastAsia="Times New Roman" w:hAnsi="Times New Roman" w:cs="Times New Roman"/>
          <w:color w:val="000000"/>
          <w:sz w:val="24"/>
          <w:szCs w:val="24"/>
        </w:rPr>
        <w:br/>
        <w:t xml:space="preserve">          2.6.2. 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ТК РФ или иным федеральным законом, сохранялось место работы (должность).</w:t>
      </w:r>
      <w:r w:rsidRPr="00683408">
        <w:rPr>
          <w:rFonts w:ascii="Times New Roman" w:eastAsia="Times New Roman" w:hAnsi="Times New Roman" w:cs="Times New Roman"/>
          <w:color w:val="000000"/>
          <w:sz w:val="24"/>
          <w:szCs w:val="24"/>
        </w:rPr>
        <w:br/>
        <w:t xml:space="preserve">          2.6.3. В день прекращения трудового договора работнику выдается трудовая книжка и производится с ним расчет в соответствии со ст. 140 ТК РФ. По письменному заявлению работника заведующий ДОУ также обязан выдать ему заверенные надлежащим образом копии </w:t>
      </w:r>
      <w:r w:rsidRPr="00683408">
        <w:rPr>
          <w:rFonts w:ascii="Times New Roman" w:eastAsia="Times New Roman" w:hAnsi="Times New Roman" w:cs="Times New Roman"/>
          <w:color w:val="000000"/>
          <w:sz w:val="24"/>
          <w:szCs w:val="24"/>
        </w:rPr>
        <w:lastRenderedPageBreak/>
        <w:t>документов, связанных с работой.</w:t>
      </w:r>
      <w:r w:rsidRPr="00683408">
        <w:rPr>
          <w:rFonts w:ascii="Times New Roman" w:eastAsia="Times New Roman" w:hAnsi="Times New Roman" w:cs="Times New Roman"/>
          <w:color w:val="000000"/>
          <w:sz w:val="24"/>
          <w:szCs w:val="24"/>
        </w:rPr>
        <w:br/>
        <w:t xml:space="preserve">          2.6.4. Запись в трудовую книжку об основании и причине прекращения трудового договора производится в точном соответствии с формулировками ТК РФ или иного федерального закона и со ссылкой на соответствующие статью, часть статьи, пункт статьи ТК РФ или иного федерального закона.</w:t>
      </w:r>
      <w:r w:rsidRPr="00683408">
        <w:rPr>
          <w:rFonts w:ascii="Times New Roman" w:eastAsia="Times New Roman" w:hAnsi="Times New Roman" w:cs="Times New Roman"/>
          <w:color w:val="000000"/>
          <w:sz w:val="24"/>
          <w:szCs w:val="24"/>
        </w:rPr>
        <w:br/>
        <w:t xml:space="preserve">         2.6.5. При получении трудовой книжки в связи с увольнением работник дошкольного образовательного учреждения расписывается в личной карточке формы Т-2 и в книге учета движения трудовых книжек и вкладышей к ним.</w:t>
      </w:r>
      <w:r w:rsidRPr="00683408">
        <w:rPr>
          <w:rFonts w:ascii="Times New Roman" w:eastAsia="Times New Roman" w:hAnsi="Times New Roman" w:cs="Times New Roman"/>
          <w:color w:val="000000"/>
          <w:sz w:val="24"/>
          <w:szCs w:val="24"/>
        </w:rPr>
        <w:br/>
        <w:t xml:space="preserve">        2.6.6. 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заведующий детским садом направляет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 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p>
    <w:p w:rsidR="00794F45" w:rsidRPr="00683408" w:rsidRDefault="00794F45" w:rsidP="00683408">
      <w:pPr>
        <w:ind w:firstLine="567"/>
        <w:rPr>
          <w:rFonts w:ascii="Times New Roman" w:eastAsia="Times New Roman" w:hAnsi="Times New Roman" w:cs="Times New Roman"/>
          <w:b/>
          <w:bCs/>
          <w:color w:val="000000"/>
          <w:sz w:val="24"/>
          <w:szCs w:val="24"/>
        </w:rPr>
      </w:pPr>
    </w:p>
    <w:p w:rsidR="00683408" w:rsidRPr="00683408" w:rsidRDefault="00683408" w:rsidP="00794F45">
      <w:pPr>
        <w:outlineLvl w:val="2"/>
        <w:rPr>
          <w:rFonts w:ascii="Times New Roman" w:eastAsia="Times New Roman" w:hAnsi="Times New Roman" w:cs="Times New Roman"/>
          <w:b/>
          <w:bCs/>
          <w:color w:val="000000"/>
          <w:sz w:val="24"/>
          <w:szCs w:val="24"/>
        </w:rPr>
      </w:pPr>
      <w:r w:rsidRPr="00683408">
        <w:rPr>
          <w:rFonts w:ascii="Times New Roman" w:eastAsia="Times New Roman" w:hAnsi="Times New Roman" w:cs="Times New Roman"/>
          <w:b/>
          <w:bCs/>
          <w:color w:val="000000"/>
          <w:sz w:val="24"/>
          <w:szCs w:val="24"/>
        </w:rPr>
        <w:t>3. Основные права и обязанности работодателя</w:t>
      </w:r>
    </w:p>
    <w:p w:rsidR="00683408" w:rsidRPr="00683408" w:rsidRDefault="00683408" w:rsidP="00683408">
      <w:pPr>
        <w:jc w:val="center"/>
        <w:outlineLvl w:val="2"/>
        <w:rPr>
          <w:rFonts w:ascii="Times New Roman" w:eastAsia="Times New Roman" w:hAnsi="Times New Roman" w:cs="Times New Roman"/>
          <w:b/>
          <w:bCs/>
          <w:color w:val="000000"/>
          <w:sz w:val="24"/>
          <w:szCs w:val="24"/>
        </w:rPr>
      </w:pPr>
    </w:p>
    <w:p w:rsidR="00683408" w:rsidRPr="00683408" w:rsidRDefault="00683408" w:rsidP="00683408">
      <w:pPr>
        <w:ind w:firstLine="709"/>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3.1. Управление дошкольным образовательным учреждением осуществляет заведующий.</w:t>
      </w:r>
      <w:r w:rsidRPr="00683408">
        <w:rPr>
          <w:rFonts w:ascii="Times New Roman" w:eastAsia="Times New Roman" w:hAnsi="Times New Roman" w:cs="Times New Roman"/>
          <w:color w:val="000000"/>
          <w:sz w:val="24"/>
          <w:szCs w:val="24"/>
        </w:rPr>
        <w:br/>
        <w:t>3.2. </w:t>
      </w:r>
      <w:ins w:id="8" w:author="Unknown">
        <w:r w:rsidRPr="00683408">
          <w:rPr>
            <w:rFonts w:ascii="Times New Roman" w:eastAsia="Times New Roman" w:hAnsi="Times New Roman" w:cs="Times New Roman"/>
            <w:color w:val="000000"/>
            <w:sz w:val="24"/>
            <w:szCs w:val="24"/>
          </w:rPr>
          <w:t>Заведующий ДОУ обязан:</w:t>
        </w:r>
      </w:ins>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предоставлять работникам дошкольного образовательного учреждения работу, обусловленную трудовым договором;</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обеспечивать безопасность и условия труда, соответствующие государственным нормативным требованиям охраны труда;</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обеспечивать расследование и учёт несчастных случаев с работниками и воспитанниками, произошедших в дошкольном образовательном учреждении, на его территории, во время прогулок, экскурсий и т.п.;</w:t>
      </w:r>
    </w:p>
    <w:p w:rsidR="00683408" w:rsidRPr="00683408" w:rsidRDefault="00683408" w:rsidP="00683408">
      <w:pPr>
        <w:ind w:firstLine="360"/>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683408" w:rsidRPr="00683408" w:rsidRDefault="00683408" w:rsidP="00683408">
      <w:pPr>
        <w:ind w:firstLine="360"/>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обеспечивать работникам равную оплату за труд равной ценности;</w:t>
      </w:r>
    </w:p>
    <w:p w:rsidR="00683408" w:rsidRPr="00683408" w:rsidRDefault="00683408" w:rsidP="00683408">
      <w:pPr>
        <w:ind w:firstLine="360"/>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выплачивать в полном размере и своевременно причитающуюся работникам заработную плату в сроки, установленные в соответствии с ТК РФ, коллективным договором, правилами внутреннего трудового распорядка, трудовыми договорами;</w:t>
      </w:r>
    </w:p>
    <w:p w:rsidR="00683408" w:rsidRPr="00683408" w:rsidRDefault="00683408" w:rsidP="00683408">
      <w:pPr>
        <w:ind w:firstLine="360"/>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выплачивать пособия, предоставлять льготы и компенсации работникам с вредными условиями труда;</w:t>
      </w:r>
    </w:p>
    <w:p w:rsidR="00683408" w:rsidRPr="00683408" w:rsidRDefault="00683408" w:rsidP="00683408">
      <w:pPr>
        <w:ind w:firstLine="360"/>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совершенствовать организацию труда, обеспечивать выполнение действующих условий оплаты труда, своевременно выдавать заработную плату и пособия; предоставлять льготы и компенсации работникам с вредными условиями труда;</w:t>
      </w:r>
    </w:p>
    <w:p w:rsidR="00683408" w:rsidRPr="00683408" w:rsidRDefault="00683408" w:rsidP="00683408">
      <w:pPr>
        <w:ind w:firstLine="360"/>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вести коллективные переговоры, а также заключать коллективный договор в порядке, установленном ТК РФ;</w:t>
      </w:r>
    </w:p>
    <w:p w:rsidR="00683408" w:rsidRPr="00683408" w:rsidRDefault="00683408" w:rsidP="00683408">
      <w:pPr>
        <w:ind w:firstLine="360"/>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683408" w:rsidRPr="00683408" w:rsidRDefault="00683408" w:rsidP="00683408">
      <w:pPr>
        <w:ind w:firstLine="360"/>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знакомить работников под роспись с принимаемыми локальными нормативными актами, непосредственно связанными с их трудовой деятельностью;</w:t>
      </w:r>
    </w:p>
    <w:p w:rsidR="00683408" w:rsidRPr="00683408" w:rsidRDefault="00683408" w:rsidP="00683408">
      <w:pPr>
        <w:ind w:firstLine="360"/>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xml:space="preserve">- своевременно выполнять предписания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w:t>
      </w:r>
      <w:r w:rsidRPr="00683408">
        <w:rPr>
          <w:rFonts w:ascii="Times New Roman" w:eastAsia="Times New Roman" w:hAnsi="Times New Roman" w:cs="Times New Roman"/>
          <w:color w:val="000000"/>
          <w:sz w:val="24"/>
          <w:szCs w:val="24"/>
        </w:rPr>
        <w:lastRenderedPageBreak/>
        <w:t>контроль (надзор)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
    <w:p w:rsidR="00683408" w:rsidRPr="00683408" w:rsidRDefault="00683408" w:rsidP="00683408">
      <w:pPr>
        <w:ind w:firstLine="360"/>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рассматривать представления соответствующих профсоюзных органов, иных избранных работниками ДОУ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683408" w:rsidRPr="00683408" w:rsidRDefault="00683408" w:rsidP="00683408">
      <w:pPr>
        <w:ind w:firstLine="360"/>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создавать Педагогическому совету необходимые условия для выполнения своих полномочий и в целях - улучшения образовательно-воспитательной работы;</w:t>
      </w:r>
    </w:p>
    <w:p w:rsidR="00683408" w:rsidRPr="00683408" w:rsidRDefault="00683408" w:rsidP="00683408">
      <w:pPr>
        <w:ind w:firstLine="360"/>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создавать условия, обеспечивающие участие работников в управлении дошкольным образовательным учреждением в предусмотренных ТК РФ, иными федеральными законами и коллективным договором формах;</w:t>
      </w:r>
    </w:p>
    <w:p w:rsidR="00683408" w:rsidRPr="00683408" w:rsidRDefault="00683408" w:rsidP="00683408">
      <w:pPr>
        <w:ind w:firstLine="360"/>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обеспечивать бытовые нужды работников, связанные с исполнением ими трудовых обязанностей;</w:t>
      </w:r>
    </w:p>
    <w:p w:rsidR="00683408" w:rsidRPr="00683408" w:rsidRDefault="00683408" w:rsidP="00683408">
      <w:pPr>
        <w:ind w:left="360"/>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осуществлять обязательное социальное страхование работников в порядке, установленном федеральными законами;</w:t>
      </w:r>
    </w:p>
    <w:p w:rsidR="00683408" w:rsidRPr="00683408" w:rsidRDefault="00683408" w:rsidP="00683408">
      <w:pPr>
        <w:ind w:left="-142" w:firstLine="502"/>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ТК РФ, другими федеральными законами и иными нормативными правовыми актами Российской Федерации;</w:t>
      </w:r>
    </w:p>
    <w:p w:rsidR="00683408" w:rsidRPr="00683408" w:rsidRDefault="00683408" w:rsidP="00683408">
      <w:pPr>
        <w:ind w:left="-142" w:firstLine="502"/>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обеспечивать условия для систематического повышения профессиональной квалификации работников, организовывать и проводить аттестацию педагогических работников;</w:t>
      </w:r>
    </w:p>
    <w:p w:rsidR="00683408" w:rsidRPr="00683408" w:rsidRDefault="00683408" w:rsidP="00683408">
      <w:pPr>
        <w:ind w:left="-142" w:firstLine="502"/>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компенсировать выходы на работу в установленный для данного сотрудника выходной или праздничный день предоставлением другого дня отдыха или двойной оплаты труда, предоставлять отгулы за дежурства в нерабочее время;</w:t>
      </w:r>
    </w:p>
    <w:p w:rsidR="00683408" w:rsidRPr="00683408" w:rsidRDefault="00683408" w:rsidP="00683408">
      <w:pPr>
        <w:ind w:left="-142" w:firstLine="502"/>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своевременно предоставлять отпуска работникам дошкольного образовательного учреждения в соответствии с утвержденным на год графиком отпусков;</w:t>
      </w:r>
    </w:p>
    <w:p w:rsidR="00683408" w:rsidRPr="00683408" w:rsidRDefault="00683408" w:rsidP="00683408">
      <w:pPr>
        <w:ind w:left="-142" w:firstLine="502"/>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своевременно рассматривать критические замечания и сообщать о принятых мерах;</w:t>
      </w:r>
    </w:p>
    <w:p w:rsidR="00683408" w:rsidRPr="00683408" w:rsidRDefault="00683408" w:rsidP="00683408">
      <w:pPr>
        <w:ind w:left="-142" w:firstLine="502"/>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исполнять иные обязанности, предусмотренные трудовым законодательством, в том числе законодательством о специальной оценке условий труда, 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w:t>
      </w:r>
    </w:p>
    <w:p w:rsidR="00683408" w:rsidRPr="00683408" w:rsidRDefault="00683408" w:rsidP="00683408">
      <w:pPr>
        <w:ind w:firstLine="360"/>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3.3. </w:t>
      </w:r>
      <w:ins w:id="9" w:author="Unknown">
        <w:r w:rsidRPr="00683408">
          <w:rPr>
            <w:rFonts w:ascii="Times New Roman" w:eastAsia="Times New Roman" w:hAnsi="Times New Roman" w:cs="Times New Roman"/>
            <w:color w:val="000000"/>
            <w:sz w:val="24"/>
            <w:szCs w:val="24"/>
          </w:rPr>
          <w:t>Заведующий ДОУ имеет право:</w:t>
        </w:r>
      </w:ins>
    </w:p>
    <w:p w:rsidR="00683408" w:rsidRPr="00683408" w:rsidRDefault="00683408" w:rsidP="00683408">
      <w:pPr>
        <w:ind w:left="-142"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-заключать, изменять и расторгать трудовые договоры с работниками дошкольного образовательного учреждения в порядке и на условиях, которые установлены ТК РФ, иными федеральными законами;</w:t>
      </w:r>
    </w:p>
    <w:p w:rsidR="00683408" w:rsidRPr="00683408" w:rsidRDefault="00683408" w:rsidP="00683408">
      <w:pPr>
        <w:ind w:left="-142"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вести коллективные переговоры и заключать коллективные договоры;</w:t>
      </w:r>
    </w:p>
    <w:p w:rsidR="00683408" w:rsidRPr="00683408" w:rsidRDefault="00683408" w:rsidP="00683408">
      <w:pPr>
        <w:ind w:left="-142"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поощрять работников детского сада за добросовестный эффективный труд;</w:t>
      </w:r>
    </w:p>
    <w:p w:rsidR="00683408" w:rsidRPr="00683408" w:rsidRDefault="00683408" w:rsidP="00683408">
      <w:pPr>
        <w:ind w:left="-142"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требовать от работников исполнения ими трудовых обязанностей и бережного отношения к имуществу учреждения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 дошкольного образовательного учреждения;</w:t>
      </w:r>
    </w:p>
    <w:p w:rsidR="00683408" w:rsidRPr="00683408" w:rsidRDefault="00683408" w:rsidP="00683408">
      <w:pPr>
        <w:ind w:left="-142"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-привлекать работников к дисциплинарной и материальной ответственности в порядке, установленном ТК РФ, иными федеральными законами;</w:t>
      </w:r>
    </w:p>
    <w:p w:rsidR="00683408" w:rsidRPr="00683408" w:rsidRDefault="00683408" w:rsidP="00683408">
      <w:pPr>
        <w:ind w:left="-142"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принимать локальные нормативные акты;</w:t>
      </w:r>
    </w:p>
    <w:p w:rsidR="00683408" w:rsidRPr="00683408" w:rsidRDefault="00683408" w:rsidP="00683408">
      <w:pPr>
        <w:ind w:left="-142"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взаимодействовать с органами самоуправления ДОУ</w:t>
      </w:r>
    </w:p>
    <w:p w:rsidR="00683408" w:rsidRPr="00683408" w:rsidRDefault="00683408" w:rsidP="00683408">
      <w:pPr>
        <w:ind w:left="-142"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самостоятельно планировать свою работу на каждый учебный год;</w:t>
      </w:r>
    </w:p>
    <w:p w:rsidR="00683408" w:rsidRPr="00683408" w:rsidRDefault="00683408" w:rsidP="00683408">
      <w:pPr>
        <w:ind w:left="-142"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утверждать структуру ДОУ, его штатное расписание, план финансово-хозяйственной деятельности, годовую бухгалтерскую отчетность, графики работы и сетку занятий; планировать и организовывать образовательный процесс;</w:t>
      </w:r>
    </w:p>
    <w:p w:rsidR="00683408" w:rsidRPr="00683408" w:rsidRDefault="00683408" w:rsidP="00683408">
      <w:pPr>
        <w:ind w:left="-142"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распределять обязанности между работниками детского сада, утверждать должностные инструкции работников;</w:t>
      </w:r>
    </w:p>
    <w:p w:rsidR="00683408" w:rsidRPr="00683408" w:rsidRDefault="00683408" w:rsidP="00683408">
      <w:pPr>
        <w:ind w:left="-142"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lastRenderedPageBreak/>
        <w:t>- посещать занятия и режимные моменты без предварительного предупреждения;</w:t>
      </w:r>
    </w:p>
    <w:p w:rsidR="00683408" w:rsidRPr="00683408" w:rsidRDefault="00683408" w:rsidP="00683408">
      <w:pPr>
        <w:ind w:left="-142"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реализовывать права, предоставленные ему законодательством о специальной оценке условий труда.</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3.4. </w:t>
      </w:r>
      <w:ins w:id="10" w:author="Unknown">
        <w:r w:rsidRPr="00683408">
          <w:rPr>
            <w:rFonts w:ascii="Times New Roman" w:eastAsia="Times New Roman" w:hAnsi="Times New Roman" w:cs="Times New Roman"/>
            <w:color w:val="000000"/>
            <w:sz w:val="24"/>
            <w:szCs w:val="24"/>
          </w:rPr>
          <w:t>Дошкольное образовательное учреждение, как юридическое лицо, которое представляет заведующий, несет ответственность перед работниками:</w:t>
        </w:r>
      </w:ins>
    </w:p>
    <w:p w:rsidR="00683408" w:rsidRPr="00683408" w:rsidRDefault="00683408" w:rsidP="00683408">
      <w:pPr>
        <w:ind w:firstLine="426"/>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за ущерб, причиненный в результате незаконного лишения работника возможности трудиться;</w:t>
      </w:r>
    </w:p>
    <w:p w:rsidR="00683408" w:rsidRPr="00683408" w:rsidRDefault="00683408" w:rsidP="00683408">
      <w:pPr>
        <w:ind w:firstLine="426"/>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за задержку трудовой книжки при увольнении работника;</w:t>
      </w:r>
    </w:p>
    <w:p w:rsidR="00683408" w:rsidRPr="00683408" w:rsidRDefault="00683408" w:rsidP="00683408">
      <w:pPr>
        <w:ind w:firstLine="426"/>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незаконное отстранение работника от работы, его незаконное увольнение или перевод на другую работу;</w:t>
      </w:r>
    </w:p>
    <w:p w:rsidR="00683408" w:rsidRPr="00683408" w:rsidRDefault="00683408" w:rsidP="00683408">
      <w:pPr>
        <w:ind w:firstLine="426"/>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за задержку выплаты заработной платы, оплаты отпуска, выплат при увольнении и других выплат, причитающихся работнику;</w:t>
      </w:r>
    </w:p>
    <w:p w:rsidR="00683408" w:rsidRPr="00683408" w:rsidRDefault="00683408" w:rsidP="00683408">
      <w:pPr>
        <w:ind w:firstLine="426"/>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за причинение ущерба имуществу работника;</w:t>
      </w:r>
    </w:p>
    <w:p w:rsidR="00683408" w:rsidRPr="00683408" w:rsidRDefault="00683408" w:rsidP="00683408">
      <w:pPr>
        <w:ind w:firstLine="426"/>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в иных случаях, предусмотренных Трудовым Кодексом Российской Федерации и иными федеральными законами.</w:t>
      </w:r>
    </w:p>
    <w:p w:rsidR="00683408" w:rsidRPr="00683408" w:rsidRDefault="00683408" w:rsidP="00683408">
      <w:pPr>
        <w:ind w:firstLine="426"/>
        <w:jc w:val="both"/>
        <w:rPr>
          <w:rFonts w:ascii="Times New Roman" w:eastAsia="Times New Roman" w:hAnsi="Times New Roman" w:cs="Times New Roman"/>
          <w:color w:val="000000"/>
          <w:sz w:val="24"/>
          <w:szCs w:val="24"/>
        </w:rPr>
      </w:pPr>
    </w:p>
    <w:p w:rsidR="00683408" w:rsidRPr="00683408" w:rsidRDefault="00683408" w:rsidP="00794F45">
      <w:pPr>
        <w:outlineLvl w:val="2"/>
        <w:rPr>
          <w:rFonts w:ascii="Times New Roman" w:eastAsia="Times New Roman" w:hAnsi="Times New Roman" w:cs="Times New Roman"/>
          <w:b/>
          <w:bCs/>
          <w:color w:val="000000"/>
          <w:sz w:val="24"/>
          <w:szCs w:val="24"/>
        </w:rPr>
      </w:pPr>
      <w:r w:rsidRPr="00683408">
        <w:rPr>
          <w:rFonts w:ascii="Times New Roman" w:eastAsia="Times New Roman" w:hAnsi="Times New Roman" w:cs="Times New Roman"/>
          <w:b/>
          <w:bCs/>
          <w:color w:val="000000"/>
          <w:sz w:val="24"/>
          <w:szCs w:val="24"/>
        </w:rPr>
        <w:t>4. Обязанности и полномочия администрации</w:t>
      </w:r>
    </w:p>
    <w:p w:rsidR="00683408" w:rsidRPr="00683408" w:rsidRDefault="00683408" w:rsidP="00683408">
      <w:pPr>
        <w:ind w:firstLine="426"/>
        <w:jc w:val="both"/>
        <w:outlineLvl w:val="2"/>
        <w:rPr>
          <w:rFonts w:ascii="Times New Roman" w:eastAsia="Times New Roman" w:hAnsi="Times New Roman" w:cs="Times New Roman"/>
          <w:b/>
          <w:bCs/>
          <w:color w:val="000000"/>
          <w:sz w:val="24"/>
          <w:szCs w:val="24"/>
        </w:rPr>
      </w:pP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4.1. </w:t>
      </w:r>
      <w:ins w:id="11" w:author="Unknown">
        <w:r w:rsidRPr="00683408">
          <w:rPr>
            <w:rFonts w:ascii="Times New Roman" w:eastAsia="Times New Roman" w:hAnsi="Times New Roman" w:cs="Times New Roman"/>
            <w:color w:val="000000"/>
            <w:sz w:val="24"/>
            <w:szCs w:val="24"/>
          </w:rPr>
          <w:t>Администрация ДОУ обязана:</w:t>
        </w:r>
      </w:ins>
    </w:p>
    <w:p w:rsidR="00683408" w:rsidRPr="00683408" w:rsidRDefault="00683408" w:rsidP="00683408">
      <w:pPr>
        <w:ind w:firstLine="426"/>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обеспечить соблюдение требований Устава, Правил внутреннего трудового распорядка и других локальных актов дошкольного образовательного учреждения;</w:t>
      </w:r>
    </w:p>
    <w:p w:rsidR="00683408" w:rsidRPr="00683408" w:rsidRDefault="00683408" w:rsidP="00683408">
      <w:pPr>
        <w:ind w:firstLine="426"/>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организовывать труд педагогических работников, учебно-вспомогательного и обслуживающего персонала в соответствии с их специальностью, квалификацией и опытом работы;</w:t>
      </w:r>
    </w:p>
    <w:p w:rsidR="00683408" w:rsidRPr="00683408" w:rsidRDefault="00683408" w:rsidP="00683408">
      <w:pPr>
        <w:ind w:firstLine="426"/>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обеспечить здоровые и безопасные условия труда. Закрепить за каждым работником соответствующее его обязанностям рабочее место и оборудование;</w:t>
      </w:r>
    </w:p>
    <w:p w:rsidR="00683408" w:rsidRPr="00683408" w:rsidRDefault="00683408" w:rsidP="00683408">
      <w:pPr>
        <w:ind w:firstLine="426"/>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своевременно знакомить с учебным планом, сеткой занятий, графиком работы;</w:t>
      </w:r>
    </w:p>
    <w:p w:rsidR="00683408" w:rsidRPr="00683408" w:rsidRDefault="00683408" w:rsidP="00683408">
      <w:pPr>
        <w:ind w:firstLine="426"/>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создать необходимые условия для работы персонала, отвечающие нормам СанПиН, содержать здания и помещения в чистоте, обеспечивать в них нормальную температуру, освещение, создать условия для хранения верхней одежды сотрудников;</w:t>
      </w:r>
    </w:p>
    <w:p w:rsidR="00683408" w:rsidRPr="00683408" w:rsidRDefault="00683408" w:rsidP="00683408">
      <w:pPr>
        <w:ind w:firstLine="426"/>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осуществлять организаторскую работу, обеспечивающую контроль за качеством воспитательно-образовательного процесса и направленную на реализацию образовательных программ;</w:t>
      </w:r>
    </w:p>
    <w:p w:rsidR="00683408" w:rsidRPr="00683408" w:rsidRDefault="00683408" w:rsidP="00683408">
      <w:pPr>
        <w:ind w:firstLine="426"/>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соблюдать законодательство о труде, создавать условия труда, соответствующие правилам охраны труда, пожарной безопасности и санитарным правилам;</w:t>
      </w:r>
    </w:p>
    <w:p w:rsidR="00683408" w:rsidRPr="00683408" w:rsidRDefault="00683408" w:rsidP="00683408">
      <w:pPr>
        <w:ind w:firstLine="426"/>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создавать условия, обеспечивающие охрану жизни и здоровья детей, принимать необходимые меры для профилактики травматизма среди воспитанников и работников дошкольного образовательного учреждения;</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совершенствовать организацию труда, воспитательно-образовательный процесс, создавать условия для совершенствования творческого потенциала участников педагогического процесса, создавать условия для инновационной деятельности;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обеспечивать работников необходимыми методическими пособиями и хозяйственным инвентарём для организации эффективной работы (по мере необходимости), оказывать методическую и консультативную помощь;</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осуществлять контроль над качеством воспитательно-образовательного процесса в ДОУ, выполнением образовательных программ;</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своевременно поддерживать и поощрять лучших работников дошкольного образовательного учреждения;</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обеспечивать условия для систематического повышения квалификации работников дошкольного образовательного учреждения.</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4.2. </w:t>
      </w:r>
      <w:ins w:id="12" w:author="Unknown">
        <w:r w:rsidRPr="00683408">
          <w:rPr>
            <w:rFonts w:ascii="Times New Roman" w:eastAsia="Times New Roman" w:hAnsi="Times New Roman" w:cs="Times New Roman"/>
            <w:color w:val="000000"/>
            <w:sz w:val="24"/>
            <w:szCs w:val="24"/>
          </w:rPr>
          <w:t>Администрация имеет право:</w:t>
        </w:r>
      </w:ins>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lastRenderedPageBreak/>
        <w:t>- представлять заведующему информацию о нарушениях трудовой дисциплины работниками дошкольного образовательного учреждения;</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давать руководителям структурных подразделений и отдельным специалистам указания, обязательные для исполнения в соответствии с их должностными инструкциями;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получать информацию и документы, необходимые для выполнения своих должностных обязанностей;</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подписывать и визировать документы в пределах своей компетенции;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повышать свою профессиональную квалификацию;</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иные права, предусмотренные трудовым законодательством Российской Федерации и должностными инструкциями.</w:t>
      </w:r>
    </w:p>
    <w:p w:rsidR="00683408" w:rsidRPr="00683408" w:rsidRDefault="00683408" w:rsidP="00683408">
      <w:pPr>
        <w:ind w:firstLine="709"/>
        <w:jc w:val="both"/>
        <w:rPr>
          <w:rFonts w:ascii="Times New Roman" w:eastAsia="Times New Roman" w:hAnsi="Times New Roman" w:cs="Times New Roman"/>
          <w:color w:val="000000"/>
          <w:sz w:val="24"/>
          <w:szCs w:val="24"/>
        </w:rPr>
      </w:pPr>
    </w:p>
    <w:p w:rsidR="00683408" w:rsidRPr="00683408" w:rsidRDefault="00683408" w:rsidP="00794F45">
      <w:pPr>
        <w:outlineLvl w:val="2"/>
        <w:rPr>
          <w:rFonts w:ascii="Times New Roman" w:eastAsia="Times New Roman" w:hAnsi="Times New Roman" w:cs="Times New Roman"/>
          <w:b/>
          <w:bCs/>
          <w:color w:val="000000"/>
          <w:sz w:val="24"/>
          <w:szCs w:val="24"/>
        </w:rPr>
      </w:pPr>
      <w:r w:rsidRPr="00683408">
        <w:rPr>
          <w:rFonts w:ascii="Times New Roman" w:eastAsia="Times New Roman" w:hAnsi="Times New Roman" w:cs="Times New Roman"/>
          <w:b/>
          <w:bCs/>
          <w:color w:val="000000"/>
          <w:sz w:val="24"/>
          <w:szCs w:val="24"/>
        </w:rPr>
        <w:t>5. Основные обязанности, права и ответственность работников</w:t>
      </w:r>
    </w:p>
    <w:p w:rsidR="00683408" w:rsidRPr="00683408" w:rsidRDefault="00683408" w:rsidP="00683408">
      <w:pPr>
        <w:ind w:firstLine="567"/>
        <w:jc w:val="both"/>
        <w:outlineLvl w:val="2"/>
        <w:rPr>
          <w:rFonts w:ascii="Times New Roman" w:eastAsia="Times New Roman" w:hAnsi="Times New Roman" w:cs="Times New Roman"/>
          <w:b/>
          <w:bCs/>
          <w:color w:val="000000"/>
          <w:sz w:val="24"/>
          <w:szCs w:val="24"/>
        </w:rPr>
      </w:pP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5.1. </w:t>
      </w:r>
      <w:ins w:id="13" w:author="Unknown">
        <w:r w:rsidRPr="00683408">
          <w:rPr>
            <w:rFonts w:ascii="Times New Roman" w:eastAsia="Times New Roman" w:hAnsi="Times New Roman" w:cs="Times New Roman"/>
            <w:color w:val="000000"/>
            <w:sz w:val="24"/>
            <w:szCs w:val="24"/>
          </w:rPr>
          <w:t>Работники дошкольного образовательного учреждения обязаны:</w:t>
        </w:r>
      </w:ins>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добросовестно исполнять свои трудовые обязанности, возложенные на него трудовым договором;</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соблюдать Устав, правила внутреннего трудового распорядка детского сада, свои должностные инструкции;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соблюдать трудовую дисциплину;</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выполнять установленные нормы труда;</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соблюдать требования по охране труда и обеспечению безопасности труда, пожарной безопасности;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бережно относиться к имуществу дошкольного образовательного учреждения (в том числе к имуществу воспитанников и их родителей, если ДОУ несет ответственность за сохранность этого имущества) и других работников;</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незамедлительно сообщить заведующему (при отсутствии – иному должностному лицу) о возникновении ситуации, представляющей угрозу жизни и здоровью воспитанников и работников, сохранности имущества дошкольного образовательного учреждения (в том числе имущества воспитанников и их родителей, если учреждение несет ответственность за сохранность этого имущества) и других работников;</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добросовестно работать, соблюдать дисциплину труда, своевременно и точно исполнять распоряжения администрации дошкольного образовательного учреждения, использовать все рабочее время для полезного труда, не отвлекать других сотрудников от выполнения их трудовых обязанностей;</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незамедлительно сообщать администрации дошкольного образовательного учреждения обо всех случаях травматизма;</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проходить в установленные сроки периодические медицинские осмотры, соблюдать санитарные правила, гигиену труда;</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соблюдать чистоту в закреплённых помещениях, экономно расходовать материалы, тепло, электроэнергию, воду;</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проявлять заботу о воспитанниках детского сада, быть внимательными, учитывать индивидуальные особенности детей, их положение в семьях;</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соблюдать этические нормы поведения в коллективе, быть внимательными и доброжелательными в общении с родителями (законными представителями) воспитанников дошкольного образовательного учреждения;</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систематически повышать свою квалификацию.</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5.2. </w:t>
      </w:r>
      <w:ins w:id="14" w:author="Unknown">
        <w:r w:rsidRPr="00683408">
          <w:rPr>
            <w:rFonts w:ascii="Times New Roman" w:eastAsia="Times New Roman" w:hAnsi="Times New Roman" w:cs="Times New Roman"/>
            <w:color w:val="000000"/>
            <w:sz w:val="24"/>
            <w:szCs w:val="24"/>
          </w:rPr>
          <w:t>Педагогические работники ДОУ обязаны:</w:t>
        </w:r>
      </w:ins>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строго соблюдать трудовую дисциплину (выполнять п. 5.1);</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осуществлять свою деятельность на высоком профессиональном уровне, обеспечивать в полном объеме реализацию утвержденных образовательных программ;</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нести ответственность за жизнь, физическое и психическое здоровье ребёнка, обеспечивать охрану жизни и здоровья детей, отвечать за воспитание и обучение детей;</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lastRenderedPageBreak/>
        <w:t>- контролировать соблюдение воспитанниками правил безопасности жизнедеятельности;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соблюдать правовые, нравственные и этические нормы, следовать требованиям профессиональной этики;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уважать честь и достоинство воспитанников ДОУ и других участников образовательных отношений;</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развивать у детей познавательную активность, самостоятельность, инициативу, творческие способности, формировать способность к труду, культуру здорового и безопасного образа жизни;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применять педагогически обоснованные и обеспечивающие высокое качество образования формы, методы обучения и воспитания;</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учитывать особенности психофизического развития детей и состояние их здоровья, соблюдать специальные условия, необходимые для получения дошкольного образования лицами с ограниченными возможностями здоровья, взаимодействовать при необходимости с медицинскими организациями;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выполнять требования медицинского персонала, связанные с охраной и укреплением здоровья детей, четко следить за выполнением инструкций по охране жизни и здоровья детей в помещениях дошкольного образовательного учреждения и на детских прогулочных участках;</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сотрудничать с семьёй ребёнка по вопросам воспитания и обучения;</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проводить и участвовать в родительских собраниях, осуществлять консультации, посещать заседания Родительского комитета;</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посещать детей на дому, уважать родителей (законных представителей) воспитанников, видеть в них партнеров;</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воспитывать у детей бережное отношение к имуществу дошкольного образовательного учреждения;</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заранее тщательно готовиться к занятиям;</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участвовать в работе педагогических советов ДОУ, изучать педагогическую литературу, знакомиться с опытом работы других педагогических работников;</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вести работу в методическом кабинете, готовить выставки, каталоги, подбирать материал для практической работы с детьми, оформлять наглядную педагогическую агитацию, стенды;</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совместно с музыкальным руководителем готовить развлечения, праздники, принимать участие в праздничном оформлении дошкольного образовательного учреждения;</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в летний период организовывать и участвовать в оздоровительных мероприятиях на участке детского сада при непосредственном участии старшей медсестры, старшего воспитателя;</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четко планировать свою образовательно-воспитательную деятельность, держать администрацию ДОУ в курсе своих планов;</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проводить диагностики, осуществлять мониторинг, соблюдать правила и режим ведения документации;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уважать личность воспитанника детского сада, изучать его индивидуальные особенности, знать его склонности и особенности характера, помогать ему в становлении и развитии личности;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защищать и представлять права детей перед администрацией, советом и другими инстанциями;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допускать на свои занятия родителей (законных представителей), администрацию, представителей общественности по предварительной договоренности;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воспитателям необходимо следить за посещаемостью воспитанников своей группы, своевременно сообщать об отсутствующих детях медсестре, заведующему дошкольным образовательным учреждением;</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своевременно заполнять и аккуратно вести установленную документацию;</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систематически повышать свой профессиональный уровень;</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проходить аттестацию на соответствие занимаемой должности в порядке, установленном законодательством об образовании;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lastRenderedPageBreak/>
        <w:t>- 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проходить в установленном законодательством Российской Федерации порядке обучение и проверку знаний и навыков в области охраны труда.</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5.3. </w:t>
      </w:r>
      <w:ins w:id="15" w:author="Unknown">
        <w:r w:rsidRPr="00683408">
          <w:rPr>
            <w:rFonts w:ascii="Times New Roman" w:eastAsia="Times New Roman" w:hAnsi="Times New Roman" w:cs="Times New Roman"/>
            <w:color w:val="000000"/>
            <w:sz w:val="24"/>
            <w:szCs w:val="24"/>
          </w:rPr>
          <w:t>Работники ДОУ имеют право на:</w:t>
        </w:r>
      </w:ins>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заключение, изменение и расторжение трудового договора в порядке и на условиях, которые установлены Трудовым Кодексом Российской Федерации, иными федеральными законами;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предоставление ему работы, обусловленной трудовым договором;</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рабочее место, соответствующее государственным нормативным требованиям охраны труда и условиям, предусмотренным коллективным договором;</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 еженедельных выходных дней, нерабочих праздничных дней, оплачиваемых ежегодных отпусков;</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полную достоверную информацию об условиях труда и требованиях охраны труда на рабочем месте, включая реализацию прав, предоставленных законодательством о специальной оценке условий труда;</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подготовку и дополнительное профессиональное образование в порядке, установленном Трудовым Кодексом Российской Федерации, иными федеральными законами Российской Федерации;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объединение, включая право на создание профессиональных союзов и вступление в них для защиты своих трудовых прав, свобод и законных интересов;</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участие в управлении дошкольным образовательным учреждением в предусмотренных Трудовым Кодексом Российской Федерации, иными федеральными законами, Уставом и Коллективным договором дошкольного образовательного учреждения формах;</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защиту своих трудовых прав, свобод и законных интересов всеми не запрещенными законом способами;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разрешение индивидуальных и коллективных трудовых споров, включая право на забастовку, в порядке, установленном Трудовым Кодексом Российской Федерации, иными федеральными законами;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возмещение вреда, причиненного ему в связи с исполнением трудовых обязанностей, и компенсацию морального вреда в порядке, установленном Трудовым Кодексом Российской Федерации, иными федеральными законами;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обязательное социальное страхование в случаях, предусмотренных федеральными законами Российской Федерации;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повышение разряда и категории по результатам своего труда;</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моральное и материальное поощрение по результатам труда;</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совмещение профессии (должностей);</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отстаивание своих профессиональных гражданских личностных интересов и авторитета, здоровья в спорных ситуациях при поддержке трудового коллектива, профсоюзного комитета, заведующего дошкольным образовательным учреждением.</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5.4. </w:t>
      </w:r>
      <w:ins w:id="16" w:author="Unknown">
        <w:r w:rsidRPr="00683408">
          <w:rPr>
            <w:rFonts w:ascii="Times New Roman" w:eastAsia="Times New Roman" w:hAnsi="Times New Roman" w:cs="Times New Roman"/>
            <w:color w:val="000000"/>
            <w:sz w:val="24"/>
            <w:szCs w:val="24"/>
          </w:rPr>
          <w:t>Педагогические работники имеют дополнительно право на:</w:t>
        </w:r>
      </w:ins>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xml:space="preserve">- самостоятельное определение форм, средств и методов своей педагогической деятельности в рамках воспитательной концепции дошкольного образовательного учреждения, а </w:t>
      </w:r>
      <w:r w:rsidRPr="00683408">
        <w:rPr>
          <w:rFonts w:ascii="Times New Roman" w:eastAsia="Times New Roman" w:hAnsi="Times New Roman" w:cs="Times New Roman"/>
          <w:color w:val="000000"/>
          <w:sz w:val="24"/>
          <w:szCs w:val="24"/>
        </w:rPr>
        <w:lastRenderedPageBreak/>
        <w:t>также на обращение, при необходимости, к родителям (законным представителям) воспитанников для усиления контроля с их стороны за поведением и развитием детей;</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свободное выражение своего мнения, свободу от вмешательства в профессиональную деятельность;</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обращение в комиссию по урегулированию споров между участниками образовательных отношений;</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творческую инициативу, разработку и применение авторских программ и методов обучения и воспитания в пределах реализуемой образовательной программы;</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выбор учебных пособий, материалов и иных средств обучения и воспитания в соответствии с образовательной программой ДОУ и в порядке, установленном законодательством об образовании;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участие в разработке образовательных программ, в том числе учебных планов, методических материалов и иных компонентов образовательных программ;</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осуществление научной,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бесплатное пользование библиотеками и информационными ресурсами, а также доступ в порядке, установленном локальными нормативными актами дошкольного образовательного учреждения, к информационно-телекоммуникационным сетям и базам данных, учебным и методическим материалам, материально-техническим средствам обеспечения образовательной деятельности, необходимым для качественного осуществления педагогической или исследовательской деятельности в детском саду;</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участие в обсуждении вопросов, относящихся к деятельности детского сада, в том числе через органы управления и общественные организации;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защиту профессиональной чести и достоинства, на справедливое и объективное расследование нарушения норм профессиональной этики;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право на сокращенную продолжительность рабочего времени;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право на дополнительное профессиональное образование по профилю педагогической деятельности не реже чем один раз в три года;</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ежегодный основной удлиненный оплачиваемый отпуск;</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длительный отпуск сроком до одного года не реже чем через каждые десять лет непрерывной педагогической работы;</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досрочное назначение страховой пенсии по старости в порядке, установленном законодательством Российской Федерации;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предоставление педагогическим работникам, состоящим на учете в качестве нуждающихся в жилых помещениях, вне очереди жилых помещений по договорам социального найма, право на предоставление жилых помещений специализированного жилищного фонда;</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иные трудовые права, меры социальной поддержки, установленные федеральными законами и законодательными актами субъектов Российской Федерации.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5.5. </w:t>
      </w:r>
      <w:ins w:id="17" w:author="Unknown">
        <w:r w:rsidRPr="00683408">
          <w:rPr>
            <w:rFonts w:ascii="Times New Roman" w:eastAsia="Times New Roman" w:hAnsi="Times New Roman" w:cs="Times New Roman"/>
            <w:color w:val="000000"/>
            <w:sz w:val="24"/>
            <w:szCs w:val="24"/>
          </w:rPr>
          <w:t>Ответственность работников:</w:t>
        </w:r>
      </w:ins>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нарушение трудовой дисциплины, влечет за собой применение мер дисциплинарного или общественного воздействия, а также применение иных мер, предусмотренных действующим законодательством;</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педагогические работники несут ответственность в установленном законодательством Российской Федерации порядке за несоблюдение прав и свобод воспитанников, родителей (законных представителей) воспитанников, за реализацию не в полном объеме образовательной программы в соответствии с учебным планом, за качество обучения и соответствие ФГОС ДО, за жизнь и здоровье воспитанников в дошкольном образовательном учреждении, на его территории, во время прогулок, экскурсий и т.п., разглашение персональных данных участников воспитательно-образовательного процесса, неоказание первой помощи пострадавшему при несчастном случае;</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xml:space="preserve">- 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w:t>
      </w:r>
      <w:r w:rsidRPr="00683408">
        <w:rPr>
          <w:rFonts w:ascii="Times New Roman" w:eastAsia="Times New Roman" w:hAnsi="Times New Roman" w:cs="Times New Roman"/>
          <w:color w:val="000000"/>
          <w:sz w:val="24"/>
          <w:szCs w:val="24"/>
        </w:rPr>
        <w:lastRenderedPageBreak/>
        <w:t>федеральными законами; неисполнение или ненадлежащее исполнение педагогическими работниками их обязанностей также учитывается при прохождении ими аттестации;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работники несут материальную ответственность за причинение по вине работника ущерба имуществу ДОУ или третьих лиц, за имущество которых отвечает дошкольное образовательное учреждение.</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5.6. </w:t>
      </w:r>
      <w:ins w:id="18" w:author="Unknown">
        <w:r w:rsidRPr="00683408">
          <w:rPr>
            <w:rFonts w:ascii="Times New Roman" w:eastAsia="Times New Roman" w:hAnsi="Times New Roman" w:cs="Times New Roman"/>
            <w:color w:val="000000"/>
            <w:sz w:val="24"/>
            <w:szCs w:val="24"/>
          </w:rPr>
          <w:t>Педагогическим и другим работникам запрещается:</w:t>
        </w:r>
      </w:ins>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изменять по своему усмотрению расписание занятий и график работы;</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нарушать установленный в ДОУ режим дня, отменять, удлинять или сокращать продолжительность непосредственно образовательной деятельности и других режимных моментов;</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оставлять детей без присмотра во время приема, мытья рук, приема пищи, проведения всех видов деятельности, выхода на прогулку и в период возвращения с нее, во время проведения мероприятий во 2-й половине дня и на физкультурных занятиях, в кабинетах дополнительного образования;</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отдавать детей посторонним лицам, несовершеннолетним родственникам, лицам в нетрезвом состоянии, отпускать детей одних по просьбе родителей.</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разглашать персональные данные участников воспитательно-образовательного процесса дошкольного образовательного учреждения;</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применять к воспитанникам меры физического и психического насилия;</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оказывать платные образовательные услуги воспитанникам в ДОУ, если это приводит к конфликту интересов педагогического работника;</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использовать образовательную деятельность для политической агитации, принуждения воспитанников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детям недостоверных сведений об исторических, о национальных, религиозных и культурных традициях народов, а также для побуждения воспитанников к действиям, противоречащим Конституции Российской Федерации.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5.7. </w:t>
      </w:r>
      <w:ins w:id="19" w:author="Unknown">
        <w:r w:rsidRPr="00683408">
          <w:rPr>
            <w:rFonts w:ascii="Times New Roman" w:eastAsia="Times New Roman" w:hAnsi="Times New Roman" w:cs="Times New Roman"/>
            <w:color w:val="000000"/>
            <w:sz w:val="24"/>
            <w:szCs w:val="24"/>
          </w:rPr>
          <w:t>В помещениях и на территории ДОУ запрещается:</w:t>
        </w:r>
      </w:ins>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-отвлекать работников дошкольного образовательного учреждения от их непосредственной работы;</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-присутствие посторонних лиц в группах и других местах детского сада, без разрешения, заведующего или его заместителей;</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-разбирать конфликтные ситуации в присутствии детей, родителей (законных представителей) воспитанников;</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-говорить о недостатках и неудачах воспитанника при других родителях (законных представителях) и детях;</w:t>
      </w:r>
    </w:p>
    <w:p w:rsidR="00683408" w:rsidRPr="00683408" w:rsidRDefault="00683408" w:rsidP="00683408">
      <w:pPr>
        <w:ind w:left="360"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громко разговаривать и шуметь в коридорах, особенно во время проведения непосредственно образовательной деятельности и дневного сна детей;</w:t>
      </w:r>
    </w:p>
    <w:p w:rsidR="00683408" w:rsidRPr="00683408" w:rsidRDefault="00683408" w:rsidP="00683408">
      <w:pPr>
        <w:ind w:left="360"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находиться в верхней одежде и в головных уборах в помещениях детского сада;</w:t>
      </w:r>
    </w:p>
    <w:p w:rsidR="00683408" w:rsidRPr="00683408" w:rsidRDefault="00683408" w:rsidP="00683408">
      <w:pPr>
        <w:ind w:left="360"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пользоваться громкой связью мобильных телефонов;</w:t>
      </w:r>
    </w:p>
    <w:p w:rsidR="00683408" w:rsidRPr="00683408" w:rsidRDefault="00683408" w:rsidP="00683408">
      <w:pPr>
        <w:ind w:left="360"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курить в помещениях и на территории дошкольного образовательного учреждения;</w:t>
      </w:r>
    </w:p>
    <w:p w:rsidR="00683408" w:rsidRPr="00683408" w:rsidRDefault="00683408" w:rsidP="00683408">
      <w:pPr>
        <w:ind w:left="360"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распивать спиртные напитки, приобретать, хранить, изготавливать (перерабатывать) употреблять и передавать другим лицам наркотические средства и психотропные вещества.</w:t>
      </w:r>
    </w:p>
    <w:p w:rsidR="00683408" w:rsidRPr="00683408" w:rsidRDefault="00683408" w:rsidP="00683408">
      <w:pPr>
        <w:ind w:left="360"/>
        <w:jc w:val="both"/>
        <w:rPr>
          <w:rFonts w:ascii="Times New Roman" w:eastAsia="Times New Roman" w:hAnsi="Times New Roman" w:cs="Times New Roman"/>
          <w:color w:val="000000"/>
          <w:sz w:val="24"/>
          <w:szCs w:val="24"/>
        </w:rPr>
      </w:pPr>
    </w:p>
    <w:p w:rsidR="00683408" w:rsidRPr="00683408" w:rsidRDefault="00683408" w:rsidP="00794F45">
      <w:pPr>
        <w:outlineLvl w:val="2"/>
        <w:rPr>
          <w:rFonts w:ascii="Times New Roman" w:eastAsia="Times New Roman" w:hAnsi="Times New Roman" w:cs="Times New Roman"/>
          <w:b/>
          <w:bCs/>
          <w:color w:val="000000"/>
          <w:sz w:val="24"/>
          <w:szCs w:val="24"/>
        </w:rPr>
      </w:pPr>
      <w:r w:rsidRPr="00683408">
        <w:rPr>
          <w:rFonts w:ascii="Times New Roman" w:eastAsia="Times New Roman" w:hAnsi="Times New Roman" w:cs="Times New Roman"/>
          <w:b/>
          <w:bCs/>
          <w:color w:val="000000"/>
          <w:sz w:val="24"/>
          <w:szCs w:val="24"/>
        </w:rPr>
        <w:t>6. Режим работы и время отдыха</w:t>
      </w:r>
    </w:p>
    <w:p w:rsidR="00683408" w:rsidRPr="00683408" w:rsidRDefault="00683408" w:rsidP="00683408">
      <w:pPr>
        <w:jc w:val="both"/>
        <w:outlineLvl w:val="2"/>
        <w:rPr>
          <w:rFonts w:ascii="Times New Roman" w:eastAsia="Times New Roman" w:hAnsi="Times New Roman" w:cs="Times New Roman"/>
          <w:b/>
          <w:bCs/>
          <w:color w:val="000000"/>
          <w:sz w:val="24"/>
          <w:szCs w:val="24"/>
        </w:rPr>
      </w:pPr>
    </w:p>
    <w:p w:rsidR="00515485"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xml:space="preserve">6.1. Дошкольное образовательное учреждение работает в режиме 5-ти дневной рабочей недели (выходные - суббота, воскресенье). </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6.2. </w:t>
      </w:r>
      <w:ins w:id="20" w:author="Unknown">
        <w:r w:rsidRPr="00515485">
          <w:rPr>
            <w:rFonts w:ascii="Times New Roman" w:eastAsia="Times New Roman" w:hAnsi="Times New Roman" w:cs="Times New Roman"/>
            <w:sz w:val="24"/>
            <w:szCs w:val="24"/>
          </w:rPr>
          <w:t>Продолжительность рабочего дня:</w:t>
        </w:r>
      </w:ins>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для воспитател</w:t>
      </w:r>
      <w:r w:rsidR="00794F45">
        <w:rPr>
          <w:rFonts w:ascii="Times New Roman" w:eastAsia="Times New Roman" w:hAnsi="Times New Roman" w:cs="Times New Roman"/>
          <w:color w:val="000000"/>
          <w:sz w:val="24"/>
          <w:szCs w:val="24"/>
        </w:rPr>
        <w:t>я</w:t>
      </w:r>
      <w:r w:rsidRPr="00683408">
        <w:rPr>
          <w:rFonts w:ascii="Times New Roman" w:eastAsia="Times New Roman" w:hAnsi="Times New Roman" w:cs="Times New Roman"/>
          <w:color w:val="000000"/>
          <w:sz w:val="24"/>
          <w:szCs w:val="24"/>
        </w:rPr>
        <w:t>, определяется из расчета 36 часов в неделю;</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lastRenderedPageBreak/>
        <w:t>- для инструктора по физической культуре - 30 часов в неделю;</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для педагога-психолога - 36 часов в неделю;</w:t>
      </w:r>
    </w:p>
    <w:p w:rsid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для</w:t>
      </w:r>
      <w:r w:rsidR="00794F45">
        <w:rPr>
          <w:rFonts w:ascii="Times New Roman" w:eastAsia="Times New Roman" w:hAnsi="Times New Roman" w:cs="Times New Roman"/>
          <w:color w:val="000000"/>
          <w:sz w:val="24"/>
          <w:szCs w:val="24"/>
        </w:rPr>
        <w:t xml:space="preserve"> </w:t>
      </w:r>
      <w:r w:rsidRPr="00683408">
        <w:rPr>
          <w:rFonts w:ascii="Times New Roman" w:eastAsia="Times New Roman" w:hAnsi="Times New Roman" w:cs="Times New Roman"/>
          <w:color w:val="000000"/>
          <w:sz w:val="24"/>
          <w:szCs w:val="24"/>
        </w:rPr>
        <w:t>музыкальн</w:t>
      </w:r>
      <w:r w:rsidR="00794F45">
        <w:rPr>
          <w:rFonts w:ascii="Times New Roman" w:eastAsia="Times New Roman" w:hAnsi="Times New Roman" w:cs="Times New Roman"/>
          <w:color w:val="000000"/>
          <w:sz w:val="24"/>
          <w:szCs w:val="24"/>
        </w:rPr>
        <w:t>ого</w:t>
      </w:r>
      <w:r w:rsidRPr="00683408">
        <w:rPr>
          <w:rFonts w:ascii="Times New Roman" w:eastAsia="Times New Roman" w:hAnsi="Times New Roman" w:cs="Times New Roman"/>
          <w:color w:val="000000"/>
          <w:sz w:val="24"/>
          <w:szCs w:val="24"/>
        </w:rPr>
        <w:t xml:space="preserve"> руководител</w:t>
      </w:r>
      <w:r w:rsidR="00794F45">
        <w:rPr>
          <w:rFonts w:ascii="Times New Roman" w:eastAsia="Times New Roman" w:hAnsi="Times New Roman" w:cs="Times New Roman"/>
          <w:color w:val="000000"/>
          <w:sz w:val="24"/>
          <w:szCs w:val="24"/>
        </w:rPr>
        <w:t>я</w:t>
      </w:r>
      <w:r w:rsidRPr="00683408">
        <w:rPr>
          <w:rFonts w:ascii="Times New Roman" w:eastAsia="Times New Roman" w:hAnsi="Times New Roman" w:cs="Times New Roman"/>
          <w:color w:val="000000"/>
          <w:sz w:val="24"/>
          <w:szCs w:val="24"/>
        </w:rPr>
        <w:t xml:space="preserve"> - 24 часа в неделю;</w:t>
      </w:r>
    </w:p>
    <w:p w:rsidR="00515485" w:rsidRPr="00683408" w:rsidRDefault="00515485" w:rsidP="00683408">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для учителя- логопеда - </w:t>
      </w:r>
      <w:r w:rsidRPr="00515485">
        <w:rPr>
          <w:rFonts w:ascii="Times New Roman" w:eastAsia="Times New Roman" w:hAnsi="Times New Roman" w:cs="Times New Roman"/>
          <w:color w:val="000000"/>
          <w:sz w:val="24"/>
          <w:szCs w:val="24"/>
        </w:rPr>
        <w:t>20 часов в неделю</w:t>
      </w:r>
      <w:r>
        <w:rPr>
          <w:rFonts w:ascii="Times New Roman" w:eastAsia="Times New Roman" w:hAnsi="Times New Roman" w:cs="Times New Roman"/>
          <w:color w:val="000000"/>
          <w:sz w:val="24"/>
          <w:szCs w:val="24"/>
        </w:rPr>
        <w:t>;</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для педагога дополнительного образования – 18 часов в неделю.</w:t>
      </w:r>
    </w:p>
    <w:p w:rsidR="00683408" w:rsidRPr="00683408" w:rsidRDefault="00683408" w:rsidP="00794F45">
      <w:pPr>
        <w:ind w:firstLine="709"/>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6.3. Продолжительность рабочего дня руководящего, административно - хозяйственного, обслуживающего и учебно-вспомогательного персонала определяется из расчета 40 - часов рабочей недели.</w:t>
      </w:r>
      <w:r w:rsidRPr="00683408">
        <w:rPr>
          <w:rFonts w:ascii="Times New Roman" w:eastAsia="Times New Roman" w:hAnsi="Times New Roman" w:cs="Times New Roman"/>
          <w:color w:val="000000"/>
          <w:sz w:val="24"/>
          <w:szCs w:val="24"/>
        </w:rPr>
        <w:br/>
      </w:r>
      <w:r w:rsidR="00794F45">
        <w:rPr>
          <w:rFonts w:ascii="Times New Roman" w:eastAsia="Times New Roman" w:hAnsi="Times New Roman" w:cs="Times New Roman"/>
          <w:color w:val="000000"/>
          <w:sz w:val="24"/>
          <w:szCs w:val="24"/>
        </w:rPr>
        <w:t xml:space="preserve">           </w:t>
      </w:r>
      <w:r w:rsidRPr="00683408">
        <w:rPr>
          <w:rFonts w:ascii="Times New Roman" w:eastAsia="Times New Roman" w:hAnsi="Times New Roman" w:cs="Times New Roman"/>
          <w:color w:val="000000"/>
          <w:sz w:val="24"/>
          <w:szCs w:val="24"/>
        </w:rPr>
        <w:t>6.4. Режим рабочего времени для работников кухни устанавливается</w:t>
      </w:r>
      <w:r w:rsidR="00794F45">
        <w:rPr>
          <w:rFonts w:ascii="Times New Roman" w:eastAsia="Times New Roman" w:hAnsi="Times New Roman" w:cs="Times New Roman"/>
          <w:color w:val="000000"/>
          <w:sz w:val="24"/>
          <w:szCs w:val="24"/>
        </w:rPr>
        <w:t xml:space="preserve"> </w:t>
      </w:r>
      <w:r w:rsidRPr="00683408">
        <w:rPr>
          <w:rFonts w:ascii="Times New Roman" w:eastAsia="Times New Roman" w:hAnsi="Times New Roman" w:cs="Times New Roman"/>
          <w:color w:val="000000"/>
          <w:sz w:val="24"/>
          <w:szCs w:val="24"/>
        </w:rPr>
        <w:t>согласно графику сменности.</w:t>
      </w:r>
      <w:r w:rsidRPr="00683408">
        <w:rPr>
          <w:rFonts w:ascii="Times New Roman" w:eastAsia="Times New Roman" w:hAnsi="Times New Roman" w:cs="Times New Roman"/>
          <w:color w:val="000000"/>
          <w:sz w:val="24"/>
          <w:szCs w:val="24"/>
        </w:rPr>
        <w:br/>
      </w:r>
      <w:r w:rsidR="00794F45">
        <w:rPr>
          <w:rFonts w:ascii="Times New Roman" w:eastAsia="Times New Roman" w:hAnsi="Times New Roman" w:cs="Times New Roman"/>
          <w:color w:val="000000"/>
          <w:sz w:val="24"/>
          <w:szCs w:val="24"/>
        </w:rPr>
        <w:t xml:space="preserve">           </w:t>
      </w:r>
      <w:r w:rsidRPr="00683408">
        <w:rPr>
          <w:rFonts w:ascii="Times New Roman" w:eastAsia="Times New Roman" w:hAnsi="Times New Roman" w:cs="Times New Roman"/>
          <w:color w:val="000000"/>
          <w:sz w:val="24"/>
          <w:szCs w:val="24"/>
        </w:rPr>
        <w:t>6.5. Для сторожей дошкольного образовательного учреждения устанавливается режим рабочего времени согласно графику сменности.</w:t>
      </w:r>
      <w:r w:rsidRPr="00683408">
        <w:rPr>
          <w:rFonts w:ascii="Times New Roman" w:eastAsia="Times New Roman" w:hAnsi="Times New Roman" w:cs="Times New Roman"/>
          <w:color w:val="000000"/>
          <w:sz w:val="24"/>
          <w:szCs w:val="24"/>
        </w:rPr>
        <w:br/>
      </w:r>
      <w:r w:rsidR="00794F45">
        <w:rPr>
          <w:rFonts w:ascii="Times New Roman" w:eastAsia="Times New Roman" w:hAnsi="Times New Roman" w:cs="Times New Roman"/>
          <w:color w:val="000000"/>
          <w:sz w:val="24"/>
          <w:szCs w:val="24"/>
        </w:rPr>
        <w:t xml:space="preserve">           </w:t>
      </w:r>
      <w:r w:rsidRPr="00683408">
        <w:rPr>
          <w:rFonts w:ascii="Times New Roman" w:eastAsia="Times New Roman" w:hAnsi="Times New Roman" w:cs="Times New Roman"/>
          <w:color w:val="000000"/>
          <w:sz w:val="24"/>
          <w:szCs w:val="24"/>
        </w:rPr>
        <w:t>6.6. Продолжительность рабочего дня, режим рабочего времени и время отдыха, выходные дни для работников определяются графиками работы, составляемыми с соблюдением установленной продолжительности рабочего времени за неделю и утверждаются приказом заведующего ДОУ по согласованию с выборным профсоюзным органом. Графики работы доводятся до сведения работников под личную роспись и вывешиваются на видном месте.</w:t>
      </w:r>
      <w:r w:rsidRPr="00683408">
        <w:rPr>
          <w:rFonts w:ascii="Times New Roman" w:eastAsia="Times New Roman" w:hAnsi="Times New Roman" w:cs="Times New Roman"/>
          <w:color w:val="000000"/>
          <w:sz w:val="24"/>
          <w:szCs w:val="24"/>
        </w:rPr>
        <w:br/>
      </w:r>
      <w:r w:rsidR="00794F45">
        <w:rPr>
          <w:rFonts w:ascii="Times New Roman" w:eastAsia="Times New Roman" w:hAnsi="Times New Roman" w:cs="Times New Roman"/>
          <w:color w:val="000000"/>
          <w:sz w:val="24"/>
          <w:szCs w:val="24"/>
        </w:rPr>
        <w:t xml:space="preserve">           </w:t>
      </w:r>
      <w:r w:rsidRPr="00683408">
        <w:rPr>
          <w:rFonts w:ascii="Times New Roman" w:eastAsia="Times New Roman" w:hAnsi="Times New Roman" w:cs="Times New Roman"/>
          <w:color w:val="000000"/>
          <w:sz w:val="24"/>
          <w:szCs w:val="24"/>
        </w:rPr>
        <w:t>6.7. Рабочее время педагогического работника определяется расписанием образовательной деятельности, которое составляется и утверждается администрацией ДОУ с учетом обеспечения педагогической целесообразности, соблюдения санитарно-гигиенических норм и максимальной экономии времени педагога.</w:t>
      </w:r>
      <w:r w:rsidRPr="00683408">
        <w:rPr>
          <w:rFonts w:ascii="Times New Roman" w:eastAsia="Times New Roman" w:hAnsi="Times New Roman" w:cs="Times New Roman"/>
          <w:color w:val="000000"/>
          <w:sz w:val="24"/>
          <w:szCs w:val="24"/>
        </w:rPr>
        <w:br/>
      </w:r>
      <w:r w:rsidR="00794F45">
        <w:rPr>
          <w:rFonts w:ascii="Times New Roman" w:eastAsia="Times New Roman" w:hAnsi="Times New Roman" w:cs="Times New Roman"/>
          <w:color w:val="000000"/>
          <w:sz w:val="24"/>
          <w:szCs w:val="24"/>
        </w:rPr>
        <w:t xml:space="preserve">           </w:t>
      </w:r>
      <w:r w:rsidRPr="00683408">
        <w:rPr>
          <w:rFonts w:ascii="Times New Roman" w:eastAsia="Times New Roman" w:hAnsi="Times New Roman" w:cs="Times New Roman"/>
          <w:color w:val="000000"/>
          <w:sz w:val="24"/>
          <w:szCs w:val="24"/>
        </w:rPr>
        <w:t>6.9. Установленный в начале учебного года объем учебной нагрузки не может быть уменьшен в течение учебного года по инициативе администрации ДОУ, за исключением случаев уменьшения количества групп.</w:t>
      </w:r>
      <w:r w:rsidRPr="00683408">
        <w:rPr>
          <w:rFonts w:ascii="Times New Roman" w:eastAsia="Times New Roman" w:hAnsi="Times New Roman" w:cs="Times New Roman"/>
          <w:color w:val="000000"/>
          <w:sz w:val="24"/>
          <w:szCs w:val="24"/>
        </w:rPr>
        <w:br/>
      </w:r>
      <w:r w:rsidR="00794F45">
        <w:rPr>
          <w:rFonts w:ascii="Times New Roman" w:eastAsia="Times New Roman" w:hAnsi="Times New Roman" w:cs="Times New Roman"/>
          <w:color w:val="000000"/>
          <w:sz w:val="24"/>
          <w:szCs w:val="24"/>
        </w:rPr>
        <w:t xml:space="preserve">           </w:t>
      </w:r>
      <w:r w:rsidRPr="00683408">
        <w:rPr>
          <w:rFonts w:ascii="Times New Roman" w:eastAsia="Times New Roman" w:hAnsi="Times New Roman" w:cs="Times New Roman"/>
          <w:color w:val="000000"/>
          <w:sz w:val="24"/>
          <w:szCs w:val="24"/>
        </w:rPr>
        <w:t>6.10. Администрация дошкольного образовательного учреждения строго ведет учет соблюдения рабочего времени всеми сотрудниками детского сада.</w:t>
      </w:r>
      <w:r w:rsidRPr="00683408">
        <w:rPr>
          <w:rFonts w:ascii="Times New Roman" w:eastAsia="Times New Roman" w:hAnsi="Times New Roman" w:cs="Times New Roman"/>
          <w:color w:val="000000"/>
          <w:sz w:val="24"/>
          <w:szCs w:val="24"/>
        </w:rPr>
        <w:br/>
      </w:r>
      <w:r w:rsidR="00794F45">
        <w:rPr>
          <w:rFonts w:ascii="Times New Roman" w:eastAsia="Times New Roman" w:hAnsi="Times New Roman" w:cs="Times New Roman"/>
          <w:color w:val="000000"/>
          <w:sz w:val="24"/>
          <w:szCs w:val="24"/>
        </w:rPr>
        <w:t xml:space="preserve">          </w:t>
      </w:r>
      <w:r w:rsidRPr="00683408">
        <w:rPr>
          <w:rFonts w:ascii="Times New Roman" w:eastAsia="Times New Roman" w:hAnsi="Times New Roman" w:cs="Times New Roman"/>
          <w:color w:val="000000"/>
          <w:sz w:val="24"/>
          <w:szCs w:val="24"/>
        </w:rPr>
        <w:t>6.11. В случае неявки на работу по болезни работник обязан известить администрацию как можно раньше, а также предоставить листок временной нетрудоспособности в первый день выхода на работу.</w:t>
      </w:r>
      <w:r w:rsidRPr="00683408">
        <w:rPr>
          <w:rFonts w:ascii="Times New Roman" w:eastAsia="Times New Roman" w:hAnsi="Times New Roman" w:cs="Times New Roman"/>
          <w:color w:val="000000"/>
          <w:sz w:val="24"/>
          <w:szCs w:val="24"/>
        </w:rPr>
        <w:br/>
      </w:r>
      <w:r w:rsidR="00794F45">
        <w:rPr>
          <w:rFonts w:ascii="Times New Roman" w:eastAsia="Times New Roman" w:hAnsi="Times New Roman" w:cs="Times New Roman"/>
          <w:color w:val="000000"/>
          <w:sz w:val="24"/>
          <w:szCs w:val="24"/>
        </w:rPr>
        <w:t xml:space="preserve">          </w:t>
      </w:r>
      <w:r w:rsidRPr="00683408">
        <w:rPr>
          <w:rFonts w:ascii="Times New Roman" w:eastAsia="Times New Roman" w:hAnsi="Times New Roman" w:cs="Times New Roman"/>
          <w:color w:val="000000"/>
          <w:sz w:val="24"/>
          <w:szCs w:val="24"/>
        </w:rPr>
        <w:t>6.12. Общее собрание трудового коллектива, заседание Педагогического совета, совещания при заведующем не должны продолжаться более двух часов.</w:t>
      </w:r>
      <w:r w:rsidRPr="00683408">
        <w:rPr>
          <w:rFonts w:ascii="Times New Roman" w:eastAsia="Times New Roman" w:hAnsi="Times New Roman" w:cs="Times New Roman"/>
          <w:color w:val="000000"/>
          <w:sz w:val="24"/>
          <w:szCs w:val="24"/>
        </w:rPr>
        <w:br/>
      </w:r>
      <w:r w:rsidR="00794F45">
        <w:rPr>
          <w:rFonts w:ascii="Times New Roman" w:eastAsia="Times New Roman" w:hAnsi="Times New Roman" w:cs="Times New Roman"/>
          <w:color w:val="000000"/>
          <w:sz w:val="24"/>
          <w:szCs w:val="24"/>
        </w:rPr>
        <w:t xml:space="preserve">          </w:t>
      </w:r>
      <w:r w:rsidRPr="00683408">
        <w:rPr>
          <w:rFonts w:ascii="Times New Roman" w:eastAsia="Times New Roman" w:hAnsi="Times New Roman" w:cs="Times New Roman"/>
          <w:color w:val="000000"/>
          <w:sz w:val="24"/>
          <w:szCs w:val="24"/>
        </w:rPr>
        <w:t>6.13. Привлечение к работе работников в установленные графиком выходные и праздничные дни не допускается и может лишь иметь место в случаях, предусмотренных законодательством.</w:t>
      </w:r>
      <w:r w:rsidRPr="00683408">
        <w:rPr>
          <w:rFonts w:ascii="Times New Roman" w:eastAsia="Times New Roman" w:hAnsi="Times New Roman" w:cs="Times New Roman"/>
          <w:color w:val="000000"/>
          <w:sz w:val="24"/>
          <w:szCs w:val="24"/>
        </w:rPr>
        <w:br/>
      </w:r>
      <w:r w:rsidR="00794F45">
        <w:rPr>
          <w:rFonts w:ascii="Times New Roman" w:eastAsia="Times New Roman" w:hAnsi="Times New Roman" w:cs="Times New Roman"/>
          <w:color w:val="000000"/>
          <w:sz w:val="24"/>
          <w:szCs w:val="24"/>
        </w:rPr>
        <w:t xml:space="preserve">          </w:t>
      </w:r>
      <w:r w:rsidRPr="00683408">
        <w:rPr>
          <w:rFonts w:ascii="Times New Roman" w:eastAsia="Times New Roman" w:hAnsi="Times New Roman" w:cs="Times New Roman"/>
          <w:color w:val="000000"/>
          <w:sz w:val="24"/>
          <w:szCs w:val="24"/>
        </w:rPr>
        <w:t>6.14. Администрация привлекает работников к дежурству по ДОУ в рабочее время. Дежурство должно начинаться не ранее чем за 20 минут до начала занятий и продолжаться не более 20 минут после окончаний занятий данного педагогического работника. График дежурств составляется на месяц и утверждается заведующим дошкольным образовательным учреждением по согласованию с профсоюзным комитетом.</w:t>
      </w:r>
      <w:r w:rsidRPr="00683408">
        <w:rPr>
          <w:rFonts w:ascii="Times New Roman" w:eastAsia="Times New Roman" w:hAnsi="Times New Roman" w:cs="Times New Roman"/>
          <w:color w:val="000000"/>
          <w:sz w:val="24"/>
          <w:szCs w:val="24"/>
        </w:rPr>
        <w:br/>
      </w:r>
      <w:r w:rsidR="00794F45">
        <w:rPr>
          <w:rFonts w:ascii="Times New Roman" w:eastAsia="Times New Roman" w:hAnsi="Times New Roman" w:cs="Times New Roman"/>
          <w:color w:val="000000"/>
          <w:sz w:val="24"/>
          <w:szCs w:val="24"/>
        </w:rPr>
        <w:t xml:space="preserve">         </w:t>
      </w:r>
      <w:r w:rsidRPr="00683408">
        <w:rPr>
          <w:rFonts w:ascii="Times New Roman" w:eastAsia="Times New Roman" w:hAnsi="Times New Roman" w:cs="Times New Roman"/>
          <w:color w:val="000000"/>
          <w:sz w:val="24"/>
          <w:szCs w:val="24"/>
        </w:rPr>
        <w:t>6.15. Общие собрания трудового коллектива проводятся по мере необходимости, но не реже одного раза в год. Заседания педагогического совета проводятся не реже 3-4 раз в год. Все заседания проводятся в нерабочее время и не должны продолжаться более двух часов, родительские собрания - более полутора часов.</w:t>
      </w:r>
      <w:r w:rsidRPr="00683408">
        <w:rPr>
          <w:rFonts w:ascii="Times New Roman" w:eastAsia="Times New Roman" w:hAnsi="Times New Roman" w:cs="Times New Roman"/>
          <w:color w:val="000000"/>
          <w:sz w:val="24"/>
          <w:szCs w:val="24"/>
        </w:rPr>
        <w:br/>
      </w:r>
      <w:r w:rsidR="00794F45">
        <w:rPr>
          <w:rFonts w:ascii="Times New Roman" w:eastAsia="Times New Roman" w:hAnsi="Times New Roman" w:cs="Times New Roman"/>
          <w:color w:val="000000"/>
          <w:sz w:val="24"/>
          <w:szCs w:val="24"/>
        </w:rPr>
        <w:t xml:space="preserve">         </w:t>
      </w:r>
      <w:r w:rsidRPr="00683408">
        <w:rPr>
          <w:rFonts w:ascii="Times New Roman" w:eastAsia="Times New Roman" w:hAnsi="Times New Roman" w:cs="Times New Roman"/>
          <w:color w:val="000000"/>
          <w:sz w:val="24"/>
          <w:szCs w:val="24"/>
        </w:rPr>
        <w:t>6.16. Работникам ДОУ предоставляется ежегодный оплачиваемый отпуск сроком не менее 28 календарных дней. Педагогическим работникам предоставляется удлиненный отпуск продолжительностью 42 календарных дня. Отпуск предоставляется в соответствии с графиком, утверждаемым заведующим ДОУ с учетом мнения выборного профсоюзного органа не позднее, чем за две недели до наступления календарного года. О времени начала отпуска работник должен быть извещен не позднее, чем за две недели до его начала. Предоставление отпуска заведующему оформляется приказом Комитета Правительства Чеченской Республики по дошкольному образованию, другим работникам - приказом по дошкольному образовательному учреждению.</w:t>
      </w:r>
      <w:r w:rsidRPr="00683408">
        <w:rPr>
          <w:rFonts w:ascii="Times New Roman" w:eastAsia="Times New Roman" w:hAnsi="Times New Roman" w:cs="Times New Roman"/>
          <w:color w:val="000000"/>
          <w:sz w:val="24"/>
          <w:szCs w:val="24"/>
        </w:rPr>
        <w:br/>
      </w:r>
      <w:r w:rsidR="00794F45">
        <w:rPr>
          <w:rFonts w:ascii="Times New Roman" w:eastAsia="Times New Roman" w:hAnsi="Times New Roman" w:cs="Times New Roman"/>
          <w:color w:val="000000"/>
          <w:sz w:val="24"/>
          <w:szCs w:val="24"/>
        </w:rPr>
        <w:t xml:space="preserve">         </w:t>
      </w:r>
      <w:r w:rsidRPr="00683408">
        <w:rPr>
          <w:rFonts w:ascii="Times New Roman" w:eastAsia="Times New Roman" w:hAnsi="Times New Roman" w:cs="Times New Roman"/>
          <w:color w:val="000000"/>
          <w:sz w:val="24"/>
          <w:szCs w:val="24"/>
        </w:rPr>
        <w:t xml:space="preserve">6.17. Право на использование отпуска за первый год работы возникает у работника по истечении шести месяцев его непрерывной работы в ДОУ. По соглашению сторон оплачиваемый </w:t>
      </w:r>
      <w:r w:rsidRPr="00683408">
        <w:rPr>
          <w:rFonts w:ascii="Times New Roman" w:eastAsia="Times New Roman" w:hAnsi="Times New Roman" w:cs="Times New Roman"/>
          <w:color w:val="000000"/>
          <w:sz w:val="24"/>
          <w:szCs w:val="24"/>
        </w:rPr>
        <w:lastRenderedPageBreak/>
        <w:t>отпуск работнику может быть предоставлен и до истечения шести месяцев (ч.2 ст.122 ТК РФ).</w:t>
      </w:r>
      <w:r w:rsidRPr="00683408">
        <w:rPr>
          <w:rFonts w:ascii="Times New Roman" w:eastAsia="Times New Roman" w:hAnsi="Times New Roman" w:cs="Times New Roman"/>
          <w:color w:val="000000"/>
          <w:sz w:val="24"/>
          <w:szCs w:val="24"/>
        </w:rPr>
        <w:br/>
      </w:r>
      <w:ins w:id="21" w:author="Unknown">
        <w:r w:rsidRPr="00683408">
          <w:rPr>
            <w:rFonts w:ascii="Times New Roman" w:eastAsia="Times New Roman" w:hAnsi="Times New Roman" w:cs="Times New Roman"/>
            <w:color w:val="000000"/>
            <w:sz w:val="24"/>
            <w:szCs w:val="24"/>
          </w:rPr>
          <w:t>До истечения шести месяцев непрерывной работы оплачиваемый отпуск по заявлению работника должен быть предоставлен:</w:t>
        </w:r>
      </w:ins>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женщинам - перед отпуском по беременности и родам или непосредственно после него;</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работникам в возрасте до восемнадцати лет;</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работникам, усыновившим ребенка (детей) в возрасте до трех месяцев;</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в других случаях, предусмотренных федеральными законами.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в дошкольном образовательном учреждении.</w:t>
      </w:r>
      <w:r w:rsidRPr="00683408">
        <w:rPr>
          <w:rFonts w:ascii="Times New Roman" w:eastAsia="Times New Roman" w:hAnsi="Times New Roman" w:cs="Times New Roman"/>
          <w:color w:val="000000"/>
          <w:sz w:val="24"/>
          <w:szCs w:val="24"/>
        </w:rPr>
        <w:br/>
        <w:t xml:space="preserve">         6.18. 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 (ч.1 ст.125 ТК РФ).</w:t>
      </w:r>
      <w:r w:rsidRPr="00683408">
        <w:rPr>
          <w:rFonts w:ascii="Times New Roman" w:eastAsia="Times New Roman" w:hAnsi="Times New Roman" w:cs="Times New Roman"/>
          <w:color w:val="000000"/>
          <w:sz w:val="24"/>
          <w:szCs w:val="24"/>
        </w:rPr>
        <w:br/>
        <w:t xml:space="preserve">       </w:t>
      </w:r>
      <w:r w:rsidR="00515485">
        <w:rPr>
          <w:rFonts w:ascii="Times New Roman" w:eastAsia="Times New Roman" w:hAnsi="Times New Roman" w:cs="Times New Roman"/>
          <w:color w:val="000000"/>
          <w:sz w:val="24"/>
          <w:szCs w:val="24"/>
        </w:rPr>
        <w:t xml:space="preserve"> </w:t>
      </w:r>
      <w:r w:rsidRPr="00683408">
        <w:rPr>
          <w:rFonts w:ascii="Times New Roman" w:eastAsia="Times New Roman" w:hAnsi="Times New Roman" w:cs="Times New Roman"/>
          <w:color w:val="000000"/>
          <w:sz w:val="24"/>
          <w:szCs w:val="24"/>
        </w:rPr>
        <w:t xml:space="preserve"> 6.19. </w:t>
      </w:r>
      <w:ins w:id="22" w:author="Unknown">
        <w:r w:rsidRPr="00683408">
          <w:rPr>
            <w:rFonts w:ascii="Times New Roman" w:eastAsia="Times New Roman" w:hAnsi="Times New Roman" w:cs="Times New Roman"/>
            <w:color w:val="000000"/>
            <w:sz w:val="24"/>
            <w:szCs w:val="24"/>
          </w:rPr>
          <w:t>Ежегодный оплачиваемый отпуск продлевается или переносится на другой срок, определяемый заведующим с учетом желания работника в случаях (ч.1 ст.124 ТК РФ):</w:t>
        </w:r>
      </w:ins>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временной нетрудоспособности работника;</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в других случаях, предусмотренных трудовым законодательством, локальными нормативными актами дошкольного образовательного учреждения.</w:t>
      </w:r>
    </w:p>
    <w:p w:rsidR="00683408" w:rsidRPr="00683408" w:rsidRDefault="00683408" w:rsidP="00683408">
      <w:pPr>
        <w:ind w:firstLine="709"/>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6.20. По семейным обстоятельствам и другим уважительным причинам работнику ДОУ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 (ч.1 ст. 128 ТК РФ).</w:t>
      </w:r>
      <w:r w:rsidRPr="00683408">
        <w:rPr>
          <w:rFonts w:ascii="Times New Roman" w:eastAsia="Times New Roman" w:hAnsi="Times New Roman" w:cs="Times New Roman"/>
          <w:color w:val="000000"/>
          <w:sz w:val="24"/>
          <w:szCs w:val="24"/>
        </w:rPr>
        <w:br/>
        <w:t xml:space="preserve">          6.21. При совмещении профессий (должностей), исполнении обязанностей временно отсутствующего работника, а также при работе на условиях внутреннего совместительства работнику производится оплата в соответствии с действующим трудовым законодательством за фактически отработанное время.</w:t>
      </w:r>
      <w:r w:rsidRPr="00683408">
        <w:rPr>
          <w:rFonts w:ascii="Times New Roman" w:eastAsia="Times New Roman" w:hAnsi="Times New Roman" w:cs="Times New Roman"/>
          <w:color w:val="000000"/>
          <w:sz w:val="24"/>
          <w:szCs w:val="24"/>
        </w:rPr>
        <w:br/>
        <w:t xml:space="preserve">          6.22. Периоды отмены образовательного процесса для воспитанников по санитарно-эпидемиологическим, климатическим и другим основаниям являются рабочим временем педагогических и других работников ДОУ. В эти периоды педагогические работники привлекаются к методической, организационной и хозяйственной работе в порядке, устанавливаемом локальным нормативным актом дошкольного образовательного учреждения, принимаемым с учетом мнения выборного органа первичной профсоюзной организации.</w:t>
      </w:r>
    </w:p>
    <w:p w:rsidR="00683408" w:rsidRPr="00683408" w:rsidRDefault="00683408" w:rsidP="00683408">
      <w:pPr>
        <w:ind w:firstLine="709"/>
        <w:rPr>
          <w:rFonts w:ascii="Times New Roman" w:eastAsia="Times New Roman" w:hAnsi="Times New Roman" w:cs="Times New Roman"/>
          <w:color w:val="000000"/>
          <w:sz w:val="24"/>
          <w:szCs w:val="24"/>
        </w:rPr>
      </w:pPr>
    </w:p>
    <w:p w:rsidR="00683408" w:rsidRPr="00683408" w:rsidRDefault="00683408" w:rsidP="00794F45">
      <w:pPr>
        <w:outlineLvl w:val="2"/>
        <w:rPr>
          <w:rFonts w:ascii="Times New Roman" w:eastAsia="Times New Roman" w:hAnsi="Times New Roman" w:cs="Times New Roman"/>
          <w:b/>
          <w:bCs/>
          <w:color w:val="000000"/>
          <w:sz w:val="24"/>
          <w:szCs w:val="24"/>
        </w:rPr>
      </w:pPr>
      <w:r w:rsidRPr="00683408">
        <w:rPr>
          <w:rFonts w:ascii="Times New Roman" w:eastAsia="Times New Roman" w:hAnsi="Times New Roman" w:cs="Times New Roman"/>
          <w:b/>
          <w:bCs/>
          <w:color w:val="000000"/>
          <w:sz w:val="24"/>
          <w:szCs w:val="24"/>
        </w:rPr>
        <w:t>7. Оплата труда</w:t>
      </w:r>
    </w:p>
    <w:p w:rsidR="00683408" w:rsidRPr="00683408" w:rsidRDefault="00683408" w:rsidP="00683408">
      <w:pPr>
        <w:jc w:val="center"/>
        <w:outlineLvl w:val="2"/>
        <w:rPr>
          <w:rFonts w:ascii="Times New Roman" w:eastAsia="Times New Roman" w:hAnsi="Times New Roman" w:cs="Times New Roman"/>
          <w:b/>
          <w:bCs/>
          <w:color w:val="000000"/>
          <w:sz w:val="24"/>
          <w:szCs w:val="24"/>
        </w:rPr>
      </w:pPr>
    </w:p>
    <w:p w:rsidR="00683408" w:rsidRPr="00683408" w:rsidRDefault="00683408" w:rsidP="00794F45">
      <w:pPr>
        <w:ind w:firstLine="709"/>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7.1. Оплата труда работников ДОУ осуществляется в соответствии с «Положением об оплате труда», разработанным и утвержденным в дошкольном образовательном учреждении, в соответствии со штатным расписанием и сметой расходов.</w:t>
      </w:r>
      <w:r w:rsidRPr="00683408">
        <w:rPr>
          <w:rFonts w:ascii="Times New Roman" w:eastAsia="Times New Roman" w:hAnsi="Times New Roman" w:cs="Times New Roman"/>
          <w:color w:val="000000"/>
          <w:sz w:val="24"/>
          <w:szCs w:val="24"/>
        </w:rPr>
        <w:br/>
        <w:t xml:space="preserve">        </w:t>
      </w:r>
      <w:r w:rsidR="00794F45">
        <w:rPr>
          <w:rFonts w:ascii="Times New Roman" w:eastAsia="Times New Roman" w:hAnsi="Times New Roman" w:cs="Times New Roman"/>
          <w:color w:val="000000"/>
          <w:sz w:val="24"/>
          <w:szCs w:val="24"/>
        </w:rPr>
        <w:t xml:space="preserve">  </w:t>
      </w:r>
      <w:r w:rsidRPr="00683408">
        <w:rPr>
          <w:rFonts w:ascii="Times New Roman" w:eastAsia="Times New Roman" w:hAnsi="Times New Roman" w:cs="Times New Roman"/>
          <w:color w:val="000000"/>
          <w:sz w:val="24"/>
          <w:szCs w:val="24"/>
        </w:rPr>
        <w:t>7.2. Дошкольное образовательное учреждение обеспечивает гарантированный законодательством Российской Федерации минимальный размер оплаты труда, условия и меры социальной защиты своих работников. Верхний предел заработной платы не ограничен и определяется финансовыми возможностями учреждения.</w:t>
      </w:r>
      <w:r w:rsidRPr="00683408">
        <w:rPr>
          <w:rFonts w:ascii="Times New Roman" w:eastAsia="Times New Roman" w:hAnsi="Times New Roman" w:cs="Times New Roman"/>
          <w:color w:val="000000"/>
          <w:sz w:val="24"/>
          <w:szCs w:val="24"/>
        </w:rPr>
        <w:br/>
        <w:t xml:space="preserve">       </w:t>
      </w:r>
      <w:r w:rsidR="00794F45">
        <w:rPr>
          <w:rFonts w:ascii="Times New Roman" w:eastAsia="Times New Roman" w:hAnsi="Times New Roman" w:cs="Times New Roman"/>
          <w:color w:val="000000"/>
          <w:sz w:val="24"/>
          <w:szCs w:val="24"/>
        </w:rPr>
        <w:t xml:space="preserve">  </w:t>
      </w:r>
      <w:r w:rsidRPr="00683408">
        <w:rPr>
          <w:rFonts w:ascii="Times New Roman" w:eastAsia="Times New Roman" w:hAnsi="Times New Roman" w:cs="Times New Roman"/>
          <w:color w:val="000000"/>
          <w:sz w:val="24"/>
          <w:szCs w:val="24"/>
        </w:rPr>
        <w:t xml:space="preserve"> 7.3. Ставки заработной платы работникам ДОУ устанавливаются на основе тарификационного списка в соответствии с тарифно-квалификационными требованиями и соответствуют законодательству Российской Федерации, муниципальным правовым актам.</w:t>
      </w:r>
      <w:r w:rsidRPr="00683408">
        <w:rPr>
          <w:rFonts w:ascii="Times New Roman" w:eastAsia="Times New Roman" w:hAnsi="Times New Roman" w:cs="Times New Roman"/>
          <w:color w:val="000000"/>
          <w:sz w:val="24"/>
          <w:szCs w:val="24"/>
        </w:rPr>
        <w:br/>
        <w:t xml:space="preserve">          7.4. Оплата труда работников детского сада осуществляется в зависимости от установленного оклада в соответствии с занимаемой должностью, уровнем образования и стажем работы, а также полученной квалификационной категорией по итогам аттестации.</w:t>
      </w:r>
      <w:r w:rsidRPr="00683408">
        <w:rPr>
          <w:rFonts w:ascii="Times New Roman" w:eastAsia="Times New Roman" w:hAnsi="Times New Roman" w:cs="Times New Roman"/>
          <w:color w:val="000000"/>
          <w:sz w:val="24"/>
          <w:szCs w:val="24"/>
        </w:rPr>
        <w:br/>
        <w:t xml:space="preserve">           7.5. Оплата труда педагогическим работникам осуществляется в зависимости от </w:t>
      </w:r>
      <w:r w:rsidRPr="00683408">
        <w:rPr>
          <w:rFonts w:ascii="Times New Roman" w:eastAsia="Times New Roman" w:hAnsi="Times New Roman" w:cs="Times New Roman"/>
          <w:color w:val="000000"/>
          <w:sz w:val="24"/>
          <w:szCs w:val="24"/>
        </w:rPr>
        <w:lastRenderedPageBreak/>
        <w:t>установленного количества часов по тарификации. Установление количества часов по тарификации меньшее количества часов за ставку допускается только с письменного согласия педагогического работника.</w:t>
      </w:r>
      <w:r w:rsidRPr="00683408">
        <w:rPr>
          <w:rFonts w:ascii="Times New Roman" w:eastAsia="Times New Roman" w:hAnsi="Times New Roman" w:cs="Times New Roman"/>
          <w:color w:val="000000"/>
          <w:sz w:val="24"/>
          <w:szCs w:val="24"/>
        </w:rPr>
        <w:br/>
        <w:t xml:space="preserve">           7.6. Тарификация на новый учебный год утверждается заведующей не позднее 5 сентября текущего года по согласованию с профсоюзным комитетом на основе предварительной тарификации, разработанной и доведенной педагогическим работникам под роспись.</w:t>
      </w:r>
      <w:r w:rsidRPr="00683408">
        <w:rPr>
          <w:rFonts w:ascii="Times New Roman" w:eastAsia="Times New Roman" w:hAnsi="Times New Roman" w:cs="Times New Roman"/>
          <w:color w:val="000000"/>
          <w:sz w:val="24"/>
          <w:szCs w:val="24"/>
        </w:rPr>
        <w:br/>
        <w:t xml:space="preserve">           7.7. Оплата труда в ДОУ производится два раза в месяц: аванс и зарплата в сроки, (20-го и 5-го числа каждого месяца).</w:t>
      </w:r>
      <w:r w:rsidRPr="00683408">
        <w:rPr>
          <w:rFonts w:ascii="Times New Roman" w:eastAsia="Times New Roman" w:hAnsi="Times New Roman" w:cs="Times New Roman"/>
          <w:color w:val="000000"/>
          <w:sz w:val="24"/>
          <w:szCs w:val="24"/>
        </w:rPr>
        <w:br/>
        <w:t xml:space="preserve">            7.8. Оплата труда работников, привлекаемых к работе в выходные и праздничные дни, осуществляется в соответствии с требованиями действующего трудового законодательства Российской Федерации.</w:t>
      </w:r>
      <w:r w:rsidRPr="00683408">
        <w:rPr>
          <w:rFonts w:ascii="Times New Roman" w:eastAsia="Times New Roman" w:hAnsi="Times New Roman" w:cs="Times New Roman"/>
          <w:color w:val="000000"/>
          <w:sz w:val="24"/>
          <w:szCs w:val="24"/>
        </w:rPr>
        <w:br/>
        <w:t xml:space="preserve">            7.9. Оплата труда работников, работающих по совместительству, осуществляется в соответствии с действующим трудовым законодательством Российской Федерации.</w:t>
      </w:r>
      <w:r w:rsidRPr="00683408">
        <w:rPr>
          <w:rFonts w:ascii="Times New Roman" w:eastAsia="Times New Roman" w:hAnsi="Times New Roman" w:cs="Times New Roman"/>
          <w:color w:val="000000"/>
          <w:sz w:val="24"/>
          <w:szCs w:val="24"/>
        </w:rPr>
        <w:br/>
        <w:t xml:space="preserve">            7.10. Оплата труда работникам, совмещающим должности, замещающих временно отсутствующих работников, осуществляется в соответствии с требованиями действующего трудового законодательства Российской Федерации.</w:t>
      </w:r>
      <w:r w:rsidRPr="00683408">
        <w:rPr>
          <w:rFonts w:ascii="Times New Roman" w:eastAsia="Times New Roman" w:hAnsi="Times New Roman" w:cs="Times New Roman"/>
          <w:color w:val="000000"/>
          <w:sz w:val="24"/>
          <w:szCs w:val="24"/>
        </w:rPr>
        <w:br/>
        <w:t xml:space="preserve">            7.11. В ДОУ устанавливаются стимулирующие выплаты, премирование в соответствии с «Положением о порядке распределения стимулирующих выплат».</w:t>
      </w:r>
      <w:r w:rsidRPr="00683408">
        <w:rPr>
          <w:rFonts w:ascii="Times New Roman" w:eastAsia="Times New Roman" w:hAnsi="Times New Roman" w:cs="Times New Roman"/>
          <w:color w:val="000000"/>
          <w:sz w:val="24"/>
          <w:szCs w:val="24"/>
        </w:rPr>
        <w:br/>
        <w:t xml:space="preserve">            7.12. Работникам с условиями труда, отличающимися от нормальных условий труда, устанавливаются доплаты в соответствии с действующим законодательством Российской Федерации.</w:t>
      </w:r>
    </w:p>
    <w:p w:rsidR="00683408" w:rsidRPr="00683408" w:rsidRDefault="00683408" w:rsidP="00683408">
      <w:pPr>
        <w:ind w:firstLine="567"/>
        <w:rPr>
          <w:rFonts w:ascii="Times New Roman" w:eastAsia="Times New Roman" w:hAnsi="Times New Roman" w:cs="Times New Roman"/>
          <w:color w:val="000000"/>
          <w:sz w:val="24"/>
          <w:szCs w:val="24"/>
        </w:rPr>
      </w:pPr>
    </w:p>
    <w:p w:rsidR="00683408" w:rsidRPr="00683408" w:rsidRDefault="00683408" w:rsidP="00794F45">
      <w:pPr>
        <w:outlineLvl w:val="2"/>
        <w:rPr>
          <w:rFonts w:ascii="Times New Roman" w:eastAsia="Times New Roman" w:hAnsi="Times New Roman" w:cs="Times New Roman"/>
          <w:b/>
          <w:bCs/>
          <w:color w:val="000000"/>
          <w:sz w:val="24"/>
          <w:szCs w:val="24"/>
        </w:rPr>
      </w:pPr>
      <w:r w:rsidRPr="00683408">
        <w:rPr>
          <w:rFonts w:ascii="Times New Roman" w:eastAsia="Times New Roman" w:hAnsi="Times New Roman" w:cs="Times New Roman"/>
          <w:b/>
          <w:bCs/>
          <w:color w:val="000000"/>
          <w:sz w:val="24"/>
          <w:szCs w:val="24"/>
        </w:rPr>
        <w:t>8. Поощрения за труд</w:t>
      </w:r>
    </w:p>
    <w:p w:rsidR="00683408" w:rsidRPr="00683408" w:rsidRDefault="00683408" w:rsidP="00683408">
      <w:pPr>
        <w:jc w:val="center"/>
        <w:outlineLvl w:val="2"/>
        <w:rPr>
          <w:rFonts w:ascii="Times New Roman" w:eastAsia="Times New Roman" w:hAnsi="Times New Roman" w:cs="Times New Roman"/>
          <w:b/>
          <w:bCs/>
          <w:color w:val="000000"/>
          <w:sz w:val="24"/>
          <w:szCs w:val="24"/>
        </w:rPr>
      </w:pPr>
    </w:p>
    <w:p w:rsidR="00683408" w:rsidRPr="00683408" w:rsidRDefault="00683408" w:rsidP="00683408">
      <w:pPr>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xml:space="preserve">       </w:t>
      </w:r>
      <w:r w:rsidR="00794F45">
        <w:rPr>
          <w:rFonts w:ascii="Times New Roman" w:eastAsia="Times New Roman" w:hAnsi="Times New Roman" w:cs="Times New Roman"/>
          <w:color w:val="000000"/>
          <w:sz w:val="24"/>
          <w:szCs w:val="24"/>
        </w:rPr>
        <w:t xml:space="preserve"> </w:t>
      </w:r>
      <w:r w:rsidRPr="00683408">
        <w:rPr>
          <w:rFonts w:ascii="Times New Roman" w:eastAsia="Times New Roman" w:hAnsi="Times New Roman" w:cs="Times New Roman"/>
          <w:color w:val="000000"/>
          <w:sz w:val="24"/>
          <w:szCs w:val="24"/>
        </w:rPr>
        <w:t xml:space="preserve"> 8.1. </w:t>
      </w:r>
      <w:ins w:id="23" w:author="Unknown">
        <w:r w:rsidRPr="00683408">
          <w:rPr>
            <w:rFonts w:ascii="Times New Roman" w:eastAsia="Times New Roman" w:hAnsi="Times New Roman" w:cs="Times New Roman"/>
            <w:color w:val="000000"/>
            <w:sz w:val="24"/>
            <w:szCs w:val="24"/>
          </w:rPr>
          <w:t>За добросовестное выполнение работниками трудовых обязанностей, продолжительную и безупречную работу, новаторство в труде и другие достижения в работе применяются следующие поощрения (ст. 191 ТК РФ):</w:t>
        </w:r>
      </w:ins>
    </w:p>
    <w:p w:rsidR="00683408" w:rsidRPr="00683408" w:rsidRDefault="00683408" w:rsidP="00683408">
      <w:pPr>
        <w:ind w:left="360"/>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объявление благодарности;</w:t>
      </w:r>
    </w:p>
    <w:p w:rsidR="00683408" w:rsidRPr="00683408" w:rsidRDefault="00683408" w:rsidP="00683408">
      <w:pPr>
        <w:ind w:left="360"/>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премирование;</w:t>
      </w:r>
    </w:p>
    <w:p w:rsidR="00683408" w:rsidRPr="00683408" w:rsidRDefault="00683408" w:rsidP="00683408">
      <w:pPr>
        <w:ind w:left="360"/>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награждение ценным подарком;</w:t>
      </w:r>
    </w:p>
    <w:p w:rsidR="00683408" w:rsidRPr="00683408" w:rsidRDefault="00683408" w:rsidP="00683408">
      <w:pPr>
        <w:ind w:left="360"/>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награждение Почетной грамотой;</w:t>
      </w:r>
    </w:p>
    <w:p w:rsidR="00683408" w:rsidRPr="00683408" w:rsidRDefault="00683408" w:rsidP="00683408">
      <w:pPr>
        <w:ind w:left="360"/>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другие виды поощрений.</w:t>
      </w:r>
    </w:p>
    <w:p w:rsid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8.2. В отношении работника ДОУ могут применяться одновременно несколько видов поощрения.</w:t>
      </w:r>
      <w:r w:rsidRPr="00683408">
        <w:rPr>
          <w:rFonts w:ascii="Times New Roman" w:eastAsia="Times New Roman" w:hAnsi="Times New Roman" w:cs="Times New Roman"/>
          <w:color w:val="000000"/>
          <w:sz w:val="24"/>
          <w:szCs w:val="24"/>
        </w:rPr>
        <w:br/>
        <w:t xml:space="preserve">           8.3. Поощрения применяются администрацией детского сада совместно или по соглашению с уполномоченным в установленном порядке представителем работников дошкольного образовательного учреждения, по согласованию с профсоюзным комитетом, осуществляющим свою деятельность согласно </w:t>
      </w:r>
      <w:hyperlink r:id="rId10" w:tgtFrame="_blank" w:history="1">
        <w:r w:rsidRPr="00683408">
          <w:rPr>
            <w:rFonts w:ascii="Times New Roman" w:eastAsia="Times New Roman" w:hAnsi="Times New Roman" w:cs="Times New Roman"/>
            <w:sz w:val="24"/>
            <w:szCs w:val="24"/>
            <w:u w:val="single"/>
          </w:rPr>
          <w:t>Положению о профсоюзной организации ДОУ</w:t>
        </w:r>
      </w:hyperlink>
      <w:r w:rsidRPr="00683408">
        <w:rPr>
          <w:rFonts w:ascii="Times New Roman" w:eastAsia="Times New Roman" w:hAnsi="Times New Roman" w:cs="Times New Roman"/>
          <w:color w:val="000000"/>
          <w:sz w:val="24"/>
          <w:szCs w:val="24"/>
        </w:rPr>
        <w:t>.</w:t>
      </w:r>
      <w:r w:rsidRPr="00683408">
        <w:rPr>
          <w:rFonts w:ascii="Times New Roman" w:eastAsia="Times New Roman" w:hAnsi="Times New Roman" w:cs="Times New Roman"/>
          <w:color w:val="000000"/>
          <w:sz w:val="24"/>
          <w:szCs w:val="24"/>
        </w:rPr>
        <w:br/>
        <w:t xml:space="preserve">             8.4. Поощрения оформляются приказом (постановлением, распоряжением) заведующего дошкольным образовательным учреждением и доводятся до сведения коллектива. Сведения о поощрениях заносятся в трудовую книжку работника.</w:t>
      </w:r>
      <w:r w:rsidRPr="00683408">
        <w:rPr>
          <w:rFonts w:ascii="Times New Roman" w:eastAsia="Times New Roman" w:hAnsi="Times New Roman" w:cs="Times New Roman"/>
          <w:color w:val="000000"/>
          <w:sz w:val="24"/>
          <w:szCs w:val="24"/>
        </w:rPr>
        <w:br/>
        <w:t xml:space="preserve">             8.5. За особые трудовые заслуги работники представляются в вышестоящие органы управления образованием к поощрению, наградам, присвоению званий.</w:t>
      </w:r>
      <w:r w:rsidRPr="00683408">
        <w:rPr>
          <w:rFonts w:ascii="Times New Roman" w:eastAsia="Times New Roman" w:hAnsi="Times New Roman" w:cs="Times New Roman"/>
          <w:color w:val="000000"/>
          <w:sz w:val="24"/>
          <w:szCs w:val="24"/>
        </w:rPr>
        <w:br/>
        <w:t xml:space="preserve">             8.6. Работники дошкольного образовательного учреждения могут представляться к награждению государственными наградами Российской Федерации.</w:t>
      </w:r>
    </w:p>
    <w:p w:rsidR="00794F45" w:rsidRPr="00683408" w:rsidRDefault="00794F45" w:rsidP="00683408">
      <w:pPr>
        <w:ind w:firstLine="709"/>
        <w:jc w:val="both"/>
        <w:rPr>
          <w:rFonts w:ascii="Times New Roman" w:eastAsia="Times New Roman" w:hAnsi="Times New Roman" w:cs="Times New Roman"/>
          <w:color w:val="000000"/>
          <w:sz w:val="24"/>
          <w:szCs w:val="24"/>
        </w:rPr>
      </w:pPr>
    </w:p>
    <w:p w:rsidR="00683408" w:rsidRPr="00683408" w:rsidRDefault="00683408" w:rsidP="00794F45">
      <w:pPr>
        <w:outlineLvl w:val="2"/>
        <w:rPr>
          <w:rFonts w:ascii="Times New Roman" w:eastAsia="Times New Roman" w:hAnsi="Times New Roman" w:cs="Times New Roman"/>
          <w:b/>
          <w:bCs/>
          <w:color w:val="000000"/>
          <w:sz w:val="24"/>
          <w:szCs w:val="24"/>
        </w:rPr>
      </w:pPr>
      <w:r w:rsidRPr="00683408">
        <w:rPr>
          <w:rFonts w:ascii="Times New Roman" w:eastAsia="Times New Roman" w:hAnsi="Times New Roman" w:cs="Times New Roman"/>
          <w:b/>
          <w:bCs/>
          <w:color w:val="000000"/>
          <w:sz w:val="24"/>
          <w:szCs w:val="24"/>
        </w:rPr>
        <w:t>9. Дисциплинарные взыскания</w:t>
      </w:r>
    </w:p>
    <w:p w:rsidR="00683408" w:rsidRPr="00683408" w:rsidRDefault="00683408" w:rsidP="00683408">
      <w:pPr>
        <w:jc w:val="center"/>
        <w:outlineLvl w:val="2"/>
        <w:rPr>
          <w:rFonts w:ascii="Times New Roman" w:eastAsia="Times New Roman" w:hAnsi="Times New Roman" w:cs="Times New Roman"/>
          <w:b/>
          <w:bCs/>
          <w:color w:val="000000"/>
          <w:sz w:val="24"/>
          <w:szCs w:val="24"/>
        </w:rPr>
      </w:pPr>
    </w:p>
    <w:p w:rsidR="00683408" w:rsidRPr="00683408" w:rsidRDefault="00683408" w:rsidP="00683408">
      <w:pPr>
        <w:ind w:firstLine="709"/>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9.1. Нарушение трудовой дисциплины, т.е. неисполнение или ненадлежащее исполнение вследствие умысла, самонадеянности, либо небрежности работника возложенных на него трудовых обязанностей, влечет за собой применения мер дисциплинарного или общественного воздействия, а также применение иных мер, предусмотренных действующим законодательством.</w:t>
      </w:r>
      <w:r w:rsidRPr="00683408">
        <w:rPr>
          <w:rFonts w:ascii="Times New Roman" w:eastAsia="Times New Roman" w:hAnsi="Times New Roman" w:cs="Times New Roman"/>
          <w:color w:val="000000"/>
          <w:sz w:val="24"/>
          <w:szCs w:val="24"/>
        </w:rPr>
        <w:br/>
      </w:r>
      <w:r w:rsidR="00794F45">
        <w:rPr>
          <w:rFonts w:ascii="Times New Roman" w:eastAsia="Times New Roman" w:hAnsi="Times New Roman" w:cs="Times New Roman"/>
          <w:color w:val="000000"/>
          <w:sz w:val="24"/>
          <w:szCs w:val="24"/>
        </w:rPr>
        <w:lastRenderedPageBreak/>
        <w:t xml:space="preserve">           </w:t>
      </w:r>
      <w:r w:rsidRPr="00683408">
        <w:rPr>
          <w:rFonts w:ascii="Times New Roman" w:eastAsia="Times New Roman" w:hAnsi="Times New Roman" w:cs="Times New Roman"/>
          <w:color w:val="000000"/>
          <w:sz w:val="24"/>
          <w:szCs w:val="24"/>
        </w:rPr>
        <w:t>9.2. За совершение дисциплинарного поступка, то есть за неисполнение работником по его вине возложенных на него трудовых обязанностей, заведующий ДОУ имеет право применить следующие дисциплинарные взыскания (ст.192 ТК РФ):</w:t>
      </w:r>
    </w:p>
    <w:p w:rsidR="00683408" w:rsidRPr="00683408" w:rsidRDefault="00683408" w:rsidP="00683408">
      <w:pPr>
        <w:ind w:left="360" w:firstLine="709"/>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1) замечание;</w:t>
      </w:r>
    </w:p>
    <w:p w:rsidR="00683408" w:rsidRPr="00683408" w:rsidRDefault="00683408" w:rsidP="00683408">
      <w:pPr>
        <w:ind w:left="360" w:firstLine="709"/>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2) выговор;</w:t>
      </w:r>
    </w:p>
    <w:p w:rsidR="00683408" w:rsidRPr="00683408" w:rsidRDefault="00683408" w:rsidP="00683408">
      <w:pPr>
        <w:ind w:left="360" w:firstLine="709"/>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3) увольнение по соответствующим основаниям.</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9.3. При наложении дисциплинарного взыскания должны учитываться тяжесть совершенного проступка и обстоятельства, при которых он был совершен (ч.5 ст.192 ТК РФ). Применение дисциплинарных взысканий в ДОУ, не предусмотренных федеральными законами, настоящими Правилами внутреннего трудового распорядка не допускается.</w:t>
      </w:r>
      <w:r w:rsidRPr="00683408">
        <w:rPr>
          <w:rFonts w:ascii="Times New Roman" w:eastAsia="Times New Roman" w:hAnsi="Times New Roman" w:cs="Times New Roman"/>
          <w:color w:val="000000"/>
          <w:sz w:val="24"/>
          <w:szCs w:val="24"/>
        </w:rPr>
        <w:br/>
        <w:t xml:space="preserve">      </w:t>
      </w:r>
      <w:r w:rsidR="00794F45">
        <w:rPr>
          <w:rFonts w:ascii="Times New Roman" w:eastAsia="Times New Roman" w:hAnsi="Times New Roman" w:cs="Times New Roman"/>
          <w:color w:val="000000"/>
          <w:sz w:val="24"/>
          <w:szCs w:val="24"/>
        </w:rPr>
        <w:t xml:space="preserve">  </w:t>
      </w:r>
      <w:r w:rsidRPr="00683408">
        <w:rPr>
          <w:rFonts w:ascii="Times New Roman" w:eastAsia="Times New Roman" w:hAnsi="Times New Roman" w:cs="Times New Roman"/>
          <w:color w:val="000000"/>
          <w:sz w:val="24"/>
          <w:szCs w:val="24"/>
        </w:rPr>
        <w:t xml:space="preserve">   9.4. </w:t>
      </w:r>
      <w:ins w:id="24" w:author="Unknown">
        <w:r w:rsidRPr="00683408">
          <w:rPr>
            <w:rFonts w:ascii="Times New Roman" w:eastAsia="Times New Roman" w:hAnsi="Times New Roman" w:cs="Times New Roman"/>
            <w:color w:val="000000"/>
            <w:sz w:val="24"/>
            <w:szCs w:val="24"/>
          </w:rPr>
          <w:t>Увольнение в качестве дисциплинарного взыскания может быть применено в соответствии со ст. 192 ТК РФ в случаях:</w:t>
        </w:r>
      </w:ins>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xml:space="preserve"> - неоднократного неисполнения работником детского сада без уважительных причин трудовых обязанностей, если он имеет дисциплинарное взыскание;</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xml:space="preserve"> - однократного грубого нарушения работником трудовых обязанностей:</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xml:space="preserve"> - прогула, т.е.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появления работника на работе (на своем рабочем месте либо на территории ДОУ или объекта, где по поручению заведующего работник должен выполнять трудовую функцию) в состоянии алкогольного, наркотического или иного токсического опьянения;</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разглашения охраняемой законом тайны (государственной,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авария) либо заведомо создавало реальную угрозу наступления таких последствий;</w:t>
      </w:r>
    </w:p>
    <w:p w:rsidR="00683408" w:rsidRPr="00683408" w:rsidRDefault="00683408" w:rsidP="00683408">
      <w:pPr>
        <w:tabs>
          <w:tab w:val="left" w:pos="567"/>
          <w:tab w:val="left" w:pos="709"/>
        </w:tabs>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непринятия работником мер по предотвращению или урегулированию конфликта интересов, стороной которого он является;</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совершения работником, выполняющим воспитательные функции, аморального проступка, несовместимого с продолжением данной работы. Аморальным проступком является виновное действие или бездействие, которое нарушает основные моральные нормы общества и противоречит содержанию трудовой функции педагогического работника (например, поведение, унижающее человеческое достоинство и т.п.);</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принятия необоснованного решения заведующим ДОУ,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дошкольной образовательной организации;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представления работником заведующему ДОУ подложных документов при заключении трудового договора;</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предусмотренных трудовым договором с заведующим детским садом, членами коллегиального органа дошкольного образовательного учреждения;</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в других случаях, установленных ТК РФ и иными федеральными законами.</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lastRenderedPageBreak/>
        <w:t>9.5. </w:t>
      </w:r>
      <w:ins w:id="25" w:author="Unknown">
        <w:r w:rsidRPr="00683408">
          <w:rPr>
            <w:rFonts w:ascii="Times New Roman" w:eastAsia="Times New Roman" w:hAnsi="Times New Roman" w:cs="Times New Roman"/>
            <w:color w:val="000000"/>
            <w:sz w:val="24"/>
            <w:szCs w:val="24"/>
          </w:rPr>
          <w:t>Дополнительными основаниями для увольнения педагогического работника ДОУ являются:</w:t>
        </w:r>
      </w:ins>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повторное в течение одного года грубое нарушение Устава дошкольного образовательного учреждения;</w:t>
      </w:r>
    </w:p>
    <w:p w:rsidR="00683408" w:rsidRPr="00683408" w:rsidRDefault="00683408" w:rsidP="00683408">
      <w:pPr>
        <w:ind w:firstLine="709"/>
        <w:jc w:val="both"/>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применение, в том числе однократное, методов воспитания, связанных с физическим и (или) психическим насилием над личностью воспитанника детского сада. К подобным поступкам могут быть отнесены: рукоприкладство по отношениям к детям, нарушение общественного порядка, другие нарушения норм морали, явно несоответствующие статусу педагога.</w:t>
      </w:r>
    </w:p>
    <w:p w:rsidR="00683408" w:rsidRPr="00683408" w:rsidRDefault="00683408" w:rsidP="005E5219">
      <w:pPr>
        <w:ind w:firstLine="709"/>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9.6. Дисциплинарное расследование нарушений педагогическим работником ДОУ норм профессионального поведения может быть проведено только по поступившей на него жалобе, поданной в письменной форме. Копия жалобы должна быть вручена педагогическому работнику. Ход дисциплинарного расследования и принятые по его результатам решения могут быть преданы гласности только с согласия заинтересованного работника за исключением случаев, предусмотренных законом (запрещение педагогической деятельности, защита интересов воспитанников).</w:t>
      </w:r>
      <w:r w:rsidRPr="00683408">
        <w:rPr>
          <w:rFonts w:ascii="Times New Roman" w:eastAsia="Times New Roman" w:hAnsi="Times New Roman" w:cs="Times New Roman"/>
          <w:color w:val="000000"/>
          <w:sz w:val="24"/>
          <w:szCs w:val="24"/>
        </w:rPr>
        <w:br/>
        <w:t xml:space="preserve">          9.7. Ответственность педагогических работников устанавливаются статьёй 48 Федерального закона «Об образовании в Российской Федерации».</w:t>
      </w:r>
      <w:r w:rsidRPr="00683408">
        <w:rPr>
          <w:rFonts w:ascii="Times New Roman" w:eastAsia="Times New Roman" w:hAnsi="Times New Roman" w:cs="Times New Roman"/>
          <w:color w:val="000000"/>
          <w:sz w:val="24"/>
          <w:szCs w:val="24"/>
        </w:rPr>
        <w:br/>
        <w:t xml:space="preserve">           9.8. До применения дисциплинарного взыскания заведующий ДОУ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 (ч.1 ст.193 ТК РФ). Не предоставление работником объяснения не является препятствием для применения дисциплинарного взыскания (ч.2 ст.193 ТК РФ).</w:t>
      </w:r>
      <w:r w:rsidRPr="00683408">
        <w:rPr>
          <w:rFonts w:ascii="Times New Roman" w:eastAsia="Times New Roman" w:hAnsi="Times New Roman" w:cs="Times New Roman"/>
          <w:color w:val="000000"/>
          <w:sz w:val="24"/>
          <w:szCs w:val="24"/>
        </w:rPr>
        <w:br/>
        <w:t xml:space="preserve">            9.9. 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 дошкольного образовательного учреждения (ч.3 ст.193 ТК РФ).</w:t>
      </w:r>
      <w:r w:rsidRPr="00683408">
        <w:rPr>
          <w:rFonts w:ascii="Times New Roman" w:eastAsia="Times New Roman" w:hAnsi="Times New Roman" w:cs="Times New Roman"/>
          <w:color w:val="000000"/>
          <w:sz w:val="24"/>
          <w:szCs w:val="24"/>
        </w:rPr>
        <w:br/>
        <w:t xml:space="preserve">           9.10. </w:t>
      </w:r>
      <w:r w:rsidR="005E5219" w:rsidRPr="005E5219">
        <w:rPr>
          <w:rFonts w:ascii="Times New Roman" w:eastAsia="Times New Roman" w:hAnsi="Times New Roman" w:cs="Times New Roman"/>
          <w:color w:val="000000"/>
          <w:sz w:val="24"/>
          <w:szCs w:val="24"/>
        </w:rPr>
        <w:t>Дисциплинарное взыскание, за исключением дисциплинарного взыскания за несоблюдение ограничений и запретов, неисполнение обязанностей, установленных законодательством Российской Федерации о противодействии коррупции,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Дисциплинарное взыскание за несоблюдение ограничений и запретов, неисполнение обязанностей, установленных законодательством Российской Федерации о противодействии коррупции, не может быть применено позднее трех лет со дня совершения проступка. В указанные сроки не включается время п</w:t>
      </w:r>
      <w:r w:rsidR="005E5219">
        <w:rPr>
          <w:rFonts w:ascii="Times New Roman" w:eastAsia="Times New Roman" w:hAnsi="Times New Roman" w:cs="Times New Roman"/>
          <w:color w:val="000000"/>
          <w:sz w:val="24"/>
          <w:szCs w:val="24"/>
        </w:rPr>
        <w:t xml:space="preserve">роизводства по уголовному делу </w:t>
      </w:r>
      <w:r w:rsidRPr="00683408">
        <w:rPr>
          <w:rFonts w:ascii="Times New Roman" w:eastAsia="Times New Roman" w:hAnsi="Times New Roman" w:cs="Times New Roman"/>
          <w:color w:val="000000"/>
          <w:sz w:val="24"/>
          <w:szCs w:val="24"/>
        </w:rPr>
        <w:t>(ч.4 ст.193 ТК РФ).</w:t>
      </w:r>
      <w:r w:rsidRPr="00683408">
        <w:rPr>
          <w:rFonts w:ascii="Times New Roman" w:eastAsia="Times New Roman" w:hAnsi="Times New Roman" w:cs="Times New Roman"/>
          <w:color w:val="000000"/>
          <w:sz w:val="24"/>
          <w:szCs w:val="24"/>
        </w:rPr>
        <w:br/>
        <w:t xml:space="preserve">         9.11. За каждый дисциплинарный проступок может быть применено только одно дисциплинарное взыскание (ч.5 ст.193 ТК РФ).</w:t>
      </w:r>
      <w:r w:rsidRPr="00683408">
        <w:rPr>
          <w:rFonts w:ascii="Times New Roman" w:eastAsia="Times New Roman" w:hAnsi="Times New Roman" w:cs="Times New Roman"/>
          <w:color w:val="000000"/>
          <w:sz w:val="24"/>
          <w:szCs w:val="24"/>
        </w:rPr>
        <w:br/>
        <w:t xml:space="preserve">         9.12. </w:t>
      </w:r>
      <w:ins w:id="26" w:author="Unknown">
        <w:r w:rsidRPr="00683408">
          <w:rPr>
            <w:rFonts w:ascii="Times New Roman" w:eastAsia="Times New Roman" w:hAnsi="Times New Roman" w:cs="Times New Roman"/>
            <w:color w:val="000000"/>
            <w:sz w:val="24"/>
            <w:szCs w:val="24"/>
          </w:rPr>
          <w:t>Дисциплинарные взыскания применяются приказом, в котором отражается:</w:t>
        </w:r>
      </w:ins>
    </w:p>
    <w:p w:rsidR="00683408" w:rsidRPr="00683408" w:rsidRDefault="00683408" w:rsidP="00683408">
      <w:pPr>
        <w:ind w:firstLine="709"/>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конкретное указание дисциплинарного проступка;</w:t>
      </w:r>
    </w:p>
    <w:p w:rsidR="00683408" w:rsidRPr="00683408" w:rsidRDefault="00683408" w:rsidP="00683408">
      <w:pPr>
        <w:ind w:firstLine="709"/>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время совершения и время обнаружения дисциплинарного проступка;</w:t>
      </w:r>
    </w:p>
    <w:p w:rsidR="00683408" w:rsidRPr="00683408" w:rsidRDefault="00683408" w:rsidP="00683408">
      <w:pPr>
        <w:ind w:firstLine="709"/>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вид применяемого взыскания;</w:t>
      </w:r>
    </w:p>
    <w:p w:rsidR="00683408" w:rsidRPr="00683408" w:rsidRDefault="00683408" w:rsidP="00683408">
      <w:pPr>
        <w:ind w:firstLine="709"/>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документы, подтверждающие совершение дисциплинарного проступка;</w:t>
      </w:r>
    </w:p>
    <w:p w:rsidR="00683408" w:rsidRPr="00683408" w:rsidRDefault="00683408" w:rsidP="00683408">
      <w:pPr>
        <w:ind w:firstLine="709"/>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документы, содержащие объяснения работника.</w:t>
      </w:r>
    </w:p>
    <w:p w:rsidR="00683408" w:rsidRPr="00683408" w:rsidRDefault="00683408" w:rsidP="00683408">
      <w:pPr>
        <w:ind w:firstLine="709"/>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В приказе о применении дисциплинарного взыскания также можно привести краткое изложение объяснений работника.</w:t>
      </w:r>
      <w:r w:rsidRPr="00683408">
        <w:rPr>
          <w:rFonts w:ascii="Times New Roman" w:eastAsia="Times New Roman" w:hAnsi="Times New Roman" w:cs="Times New Roman"/>
          <w:color w:val="000000"/>
          <w:sz w:val="24"/>
          <w:szCs w:val="24"/>
        </w:rPr>
        <w:br/>
        <w:t xml:space="preserve">            9.13. Приказ заведующего ДОУ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детского сада отказывается ознакомиться с указанным приказом под роспись, то составляется соответствующий акт (ч.6 ст.193 ТК РФ).</w:t>
      </w:r>
      <w:r w:rsidRPr="00683408">
        <w:rPr>
          <w:rFonts w:ascii="Times New Roman" w:eastAsia="Times New Roman" w:hAnsi="Times New Roman" w:cs="Times New Roman"/>
          <w:color w:val="000000"/>
          <w:sz w:val="24"/>
          <w:szCs w:val="24"/>
        </w:rPr>
        <w:br/>
        <w:t xml:space="preserve">            9.14. 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w:t>
      </w:r>
      <w:r w:rsidRPr="00683408">
        <w:rPr>
          <w:rFonts w:ascii="Times New Roman" w:eastAsia="Times New Roman" w:hAnsi="Times New Roman" w:cs="Times New Roman"/>
          <w:color w:val="000000"/>
          <w:sz w:val="24"/>
          <w:szCs w:val="24"/>
        </w:rPr>
        <w:br/>
      </w:r>
      <w:r w:rsidRPr="00683408">
        <w:rPr>
          <w:rFonts w:ascii="Times New Roman" w:eastAsia="Times New Roman" w:hAnsi="Times New Roman" w:cs="Times New Roman"/>
          <w:color w:val="000000"/>
          <w:sz w:val="24"/>
          <w:szCs w:val="24"/>
        </w:rPr>
        <w:lastRenderedPageBreak/>
        <w:t xml:space="preserve">            9.15.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Заведующий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заместителя заведующего (старшего воспитателя), курирующего его работу, или представительного органа работников дошкольного образовательного учреждения.</w:t>
      </w:r>
      <w:r w:rsidRPr="00683408">
        <w:rPr>
          <w:rFonts w:ascii="Times New Roman" w:eastAsia="Times New Roman" w:hAnsi="Times New Roman" w:cs="Times New Roman"/>
          <w:color w:val="000000"/>
          <w:sz w:val="24"/>
          <w:szCs w:val="24"/>
        </w:rPr>
        <w:br/>
        <w:t xml:space="preserve">          9.16. Работникам, имеющим взыскание, меры поощрения не принимаются в течение действия взыскания.</w:t>
      </w:r>
      <w:r w:rsidRPr="00683408">
        <w:rPr>
          <w:rFonts w:ascii="Times New Roman" w:eastAsia="Times New Roman" w:hAnsi="Times New Roman" w:cs="Times New Roman"/>
          <w:color w:val="000000"/>
          <w:sz w:val="24"/>
          <w:szCs w:val="24"/>
        </w:rPr>
        <w:br/>
        <w:t xml:space="preserve">          9.17. Взыскание к заведующему дошкольным образовательным учреждением применяются органом образования, который имеет право его назначить и уволить.</w:t>
      </w:r>
      <w:r w:rsidRPr="00683408">
        <w:rPr>
          <w:rFonts w:ascii="Times New Roman" w:eastAsia="Times New Roman" w:hAnsi="Times New Roman" w:cs="Times New Roman"/>
          <w:color w:val="000000"/>
          <w:sz w:val="24"/>
          <w:szCs w:val="24"/>
        </w:rPr>
        <w:br/>
        <w:t xml:space="preserve">          9.18. Сведения о взысканиях в трудовую книжку не вносятся, за исключением случаев, когда дисциплинарным взысканием является увольнение.</w:t>
      </w:r>
      <w:r w:rsidRPr="00683408">
        <w:rPr>
          <w:rFonts w:ascii="Times New Roman" w:eastAsia="Times New Roman" w:hAnsi="Times New Roman" w:cs="Times New Roman"/>
          <w:color w:val="000000"/>
          <w:sz w:val="24"/>
          <w:szCs w:val="24"/>
        </w:rPr>
        <w:br/>
        <w:t xml:space="preserve">           9.19. Нарушение трудовой дисциплины, влечет за собой применение мер дисциплинарного или общественного воздействия, а также применение иных мер, предусмотренных действующим законодательством.</w:t>
      </w:r>
      <w:r w:rsidRPr="00683408">
        <w:rPr>
          <w:rFonts w:ascii="Times New Roman" w:eastAsia="Times New Roman" w:hAnsi="Times New Roman" w:cs="Times New Roman"/>
          <w:color w:val="000000"/>
          <w:sz w:val="24"/>
          <w:szCs w:val="24"/>
        </w:rPr>
        <w:br/>
        <w:t xml:space="preserve">          9.20. Заведующий дошкольным образовательным учреждением имеет право привлекать работников к дисциплинарной и материальной ответственности в порядке, установленном Трудовым кодексом Российской Федерации, иными федеральными законами.</w:t>
      </w:r>
    </w:p>
    <w:p w:rsidR="00683408" w:rsidRPr="00683408" w:rsidRDefault="00683408" w:rsidP="00683408">
      <w:pPr>
        <w:ind w:firstLine="709"/>
        <w:rPr>
          <w:rFonts w:ascii="Times New Roman" w:eastAsia="Times New Roman" w:hAnsi="Times New Roman" w:cs="Times New Roman"/>
          <w:color w:val="000000"/>
          <w:sz w:val="24"/>
          <w:szCs w:val="24"/>
        </w:rPr>
      </w:pPr>
    </w:p>
    <w:p w:rsidR="00683408" w:rsidRPr="00683408" w:rsidRDefault="00683408" w:rsidP="00794F45">
      <w:pPr>
        <w:outlineLvl w:val="2"/>
        <w:rPr>
          <w:rFonts w:ascii="Times New Roman" w:eastAsia="Times New Roman" w:hAnsi="Times New Roman" w:cs="Times New Roman"/>
          <w:b/>
          <w:bCs/>
          <w:color w:val="000000"/>
          <w:sz w:val="24"/>
          <w:szCs w:val="24"/>
        </w:rPr>
      </w:pPr>
      <w:r w:rsidRPr="00683408">
        <w:rPr>
          <w:rFonts w:ascii="Times New Roman" w:eastAsia="Times New Roman" w:hAnsi="Times New Roman" w:cs="Times New Roman"/>
          <w:b/>
          <w:bCs/>
          <w:color w:val="000000"/>
          <w:sz w:val="24"/>
          <w:szCs w:val="24"/>
        </w:rPr>
        <w:t>10. Медицинские осмотры. Личная гигиена</w:t>
      </w:r>
    </w:p>
    <w:p w:rsidR="00683408" w:rsidRPr="00683408" w:rsidRDefault="00683408" w:rsidP="00683408">
      <w:pPr>
        <w:jc w:val="center"/>
        <w:outlineLvl w:val="2"/>
        <w:rPr>
          <w:rFonts w:ascii="Times New Roman" w:eastAsia="Times New Roman" w:hAnsi="Times New Roman" w:cs="Times New Roman"/>
          <w:b/>
          <w:bCs/>
          <w:color w:val="000000"/>
          <w:sz w:val="24"/>
          <w:szCs w:val="24"/>
        </w:rPr>
      </w:pPr>
    </w:p>
    <w:p w:rsidR="00683408" w:rsidRPr="00683408" w:rsidRDefault="00683408" w:rsidP="00683408">
      <w:pPr>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xml:space="preserve">           10.1. Работники проходят профилактические медицинские осмотры, соблюдают личную гигиену, осуществляют трудовую деятельность в ДОУ в соответствии с СанПиН 2.4.1.3049-13 "Санитарно-эпидемиологические требования к устройству, содержанию и организации режима работы дошкольных образовательных организаций"».</w:t>
      </w:r>
      <w:r w:rsidRPr="00683408">
        <w:rPr>
          <w:rFonts w:ascii="Times New Roman" w:eastAsia="Times New Roman" w:hAnsi="Times New Roman" w:cs="Times New Roman"/>
          <w:color w:val="000000"/>
          <w:sz w:val="24"/>
          <w:szCs w:val="24"/>
        </w:rPr>
        <w:br/>
        <w:t xml:space="preserve">             10.2. </w:t>
      </w:r>
      <w:ins w:id="27" w:author="Unknown">
        <w:r w:rsidRPr="00683408">
          <w:rPr>
            <w:rFonts w:ascii="Times New Roman" w:eastAsia="Times New Roman" w:hAnsi="Times New Roman" w:cs="Times New Roman"/>
            <w:color w:val="000000"/>
            <w:sz w:val="24"/>
            <w:szCs w:val="24"/>
          </w:rPr>
          <w:t>Заведующий ДОУ обеспечивает:</w:t>
        </w:r>
      </w:ins>
    </w:p>
    <w:p w:rsidR="00683408" w:rsidRPr="00683408" w:rsidRDefault="00683408" w:rsidP="00683408">
      <w:pPr>
        <w:ind w:firstLine="426"/>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наличие в дошкольном образовательном учреждении Санитарных правил и норм и доведение их содержания до работников;</w:t>
      </w:r>
    </w:p>
    <w:p w:rsidR="00683408" w:rsidRPr="00683408" w:rsidRDefault="00683408" w:rsidP="00683408">
      <w:pPr>
        <w:ind w:firstLine="426"/>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выполнение требований Санитарных правил и норм всеми работниками детского сада;</w:t>
      </w:r>
    </w:p>
    <w:p w:rsidR="00683408" w:rsidRPr="00683408" w:rsidRDefault="00683408" w:rsidP="00683408">
      <w:pPr>
        <w:ind w:firstLine="426"/>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необходимые условия для соблюдения Санитарных правил и норм в дошкольном образовательном учреждении;</w:t>
      </w:r>
    </w:p>
    <w:p w:rsidR="00683408" w:rsidRPr="00683408" w:rsidRDefault="00683408" w:rsidP="00683408">
      <w:pPr>
        <w:ind w:firstLine="426"/>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прием на работу лиц, имеющих допуск по состоянию здоровья, прошедших профессиональную гигиеническую подготовку и аттестацию;</w:t>
      </w:r>
    </w:p>
    <w:p w:rsidR="00683408" w:rsidRPr="00683408" w:rsidRDefault="00683408" w:rsidP="00683408">
      <w:pPr>
        <w:ind w:firstLine="426"/>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наличие личных медицинских книжек на каждого работника дошкольного образовательного учреждения;</w:t>
      </w:r>
    </w:p>
    <w:p w:rsidR="00683408" w:rsidRPr="00683408" w:rsidRDefault="00683408" w:rsidP="00683408">
      <w:pPr>
        <w:ind w:firstLine="426"/>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своевременное прохождение периодических медицинских обследований всеми работниками;</w:t>
      </w:r>
    </w:p>
    <w:p w:rsidR="00683408" w:rsidRPr="00683408" w:rsidRDefault="00683408" w:rsidP="00683408">
      <w:pPr>
        <w:ind w:firstLine="426"/>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организацию гигиенической подготовки и переподготовки по программе гигиенического обучения;</w:t>
      </w:r>
    </w:p>
    <w:p w:rsidR="00683408" w:rsidRPr="00683408" w:rsidRDefault="00683408" w:rsidP="00683408">
      <w:pPr>
        <w:ind w:firstLine="426"/>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условия труда работников в соответствии с действующим законодательством Российской Федерации, санитарными правилами и гигиеническими нормативами;</w:t>
      </w:r>
    </w:p>
    <w:p w:rsidR="00683408" w:rsidRPr="00683408" w:rsidRDefault="00683408" w:rsidP="00683408">
      <w:pPr>
        <w:ind w:firstLine="426"/>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проведение при необходимости мероприятий по дезинфекции, дезинсекции и дератизации:</w:t>
      </w:r>
    </w:p>
    <w:p w:rsidR="00683408" w:rsidRPr="00683408" w:rsidRDefault="00683408" w:rsidP="00683408">
      <w:pPr>
        <w:ind w:firstLine="426"/>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наличие аптечек для оказания первой помощи и их своевременное пополнение;</w:t>
      </w:r>
    </w:p>
    <w:p w:rsidR="00683408" w:rsidRPr="00683408" w:rsidRDefault="00683408" w:rsidP="00683408">
      <w:pPr>
        <w:ind w:firstLine="426"/>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организацию санитарно-гигиенической работы с персоналом путем проведения семинаров, бесед, лекций.</w:t>
      </w:r>
    </w:p>
    <w:p w:rsidR="00683408" w:rsidRDefault="00683408" w:rsidP="00683408">
      <w:pPr>
        <w:ind w:firstLine="567"/>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10.3. Медицинский персонал осуществляет повседневный контроль над соблюдением требований санитарных норм в дошкольном образовательном учреждении.</w:t>
      </w:r>
    </w:p>
    <w:p w:rsidR="00794F45" w:rsidRPr="00683408" w:rsidRDefault="00794F45" w:rsidP="00683408">
      <w:pPr>
        <w:ind w:firstLine="567"/>
        <w:rPr>
          <w:rFonts w:ascii="Times New Roman" w:eastAsia="Times New Roman" w:hAnsi="Times New Roman" w:cs="Times New Roman"/>
          <w:color w:val="000000"/>
          <w:sz w:val="24"/>
          <w:szCs w:val="24"/>
        </w:rPr>
      </w:pPr>
    </w:p>
    <w:p w:rsidR="00683408" w:rsidRPr="00683408" w:rsidRDefault="00683408" w:rsidP="00794F45">
      <w:pPr>
        <w:outlineLvl w:val="2"/>
        <w:rPr>
          <w:rFonts w:ascii="Times New Roman" w:eastAsia="Times New Roman" w:hAnsi="Times New Roman" w:cs="Times New Roman"/>
          <w:b/>
          <w:bCs/>
          <w:color w:val="000000"/>
          <w:sz w:val="24"/>
          <w:szCs w:val="24"/>
        </w:rPr>
      </w:pPr>
      <w:r w:rsidRPr="00683408">
        <w:rPr>
          <w:rFonts w:ascii="Times New Roman" w:eastAsia="Times New Roman" w:hAnsi="Times New Roman" w:cs="Times New Roman"/>
          <w:b/>
          <w:bCs/>
          <w:color w:val="000000"/>
          <w:sz w:val="24"/>
          <w:szCs w:val="24"/>
        </w:rPr>
        <w:t>11. Заключительные положения</w:t>
      </w:r>
    </w:p>
    <w:p w:rsidR="00683408" w:rsidRPr="00683408" w:rsidRDefault="00683408" w:rsidP="00683408">
      <w:pPr>
        <w:ind w:firstLine="567"/>
        <w:jc w:val="center"/>
        <w:outlineLvl w:val="2"/>
        <w:rPr>
          <w:rFonts w:ascii="Times New Roman" w:eastAsia="Times New Roman" w:hAnsi="Times New Roman" w:cs="Times New Roman"/>
          <w:b/>
          <w:bCs/>
          <w:color w:val="000000"/>
          <w:sz w:val="24"/>
          <w:szCs w:val="24"/>
        </w:rPr>
      </w:pPr>
    </w:p>
    <w:p w:rsidR="00683408" w:rsidRPr="00683408" w:rsidRDefault="00683408" w:rsidP="00683408">
      <w:pPr>
        <w:ind w:firstLine="567"/>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xml:space="preserve">11.1. Конкретные обязанности работников определяются должностными инструкциями, разработанными с учетом условий работы администрацией ДОУ совместно с профсоюзным комитетом на основе квалификационных характеристик, профессиональных стандартов, Устава и </w:t>
      </w:r>
      <w:r w:rsidRPr="00683408">
        <w:rPr>
          <w:rFonts w:ascii="Times New Roman" w:eastAsia="Times New Roman" w:hAnsi="Times New Roman" w:cs="Times New Roman"/>
          <w:color w:val="000000"/>
          <w:sz w:val="24"/>
          <w:szCs w:val="24"/>
        </w:rPr>
        <w:lastRenderedPageBreak/>
        <w:t>настоящих правил.</w:t>
      </w:r>
      <w:r w:rsidRPr="00683408">
        <w:rPr>
          <w:rFonts w:ascii="Times New Roman" w:eastAsia="Times New Roman" w:hAnsi="Times New Roman" w:cs="Times New Roman"/>
          <w:color w:val="000000"/>
          <w:sz w:val="24"/>
          <w:szCs w:val="24"/>
        </w:rPr>
        <w:br/>
      </w:r>
      <w:r w:rsidR="00794F45">
        <w:rPr>
          <w:rFonts w:ascii="Times New Roman" w:eastAsia="Times New Roman" w:hAnsi="Times New Roman" w:cs="Times New Roman"/>
          <w:color w:val="000000"/>
          <w:sz w:val="24"/>
          <w:szCs w:val="24"/>
        </w:rPr>
        <w:t xml:space="preserve">          </w:t>
      </w:r>
      <w:r w:rsidRPr="00683408">
        <w:rPr>
          <w:rFonts w:ascii="Times New Roman" w:eastAsia="Times New Roman" w:hAnsi="Times New Roman" w:cs="Times New Roman"/>
          <w:color w:val="000000"/>
          <w:sz w:val="24"/>
          <w:szCs w:val="24"/>
        </w:rPr>
        <w:t>11.2. </w:t>
      </w:r>
      <w:ins w:id="28" w:author="Unknown">
        <w:r w:rsidRPr="00683408">
          <w:rPr>
            <w:rFonts w:ascii="Times New Roman" w:eastAsia="Times New Roman" w:hAnsi="Times New Roman" w:cs="Times New Roman"/>
            <w:color w:val="000000"/>
            <w:sz w:val="24"/>
            <w:szCs w:val="24"/>
          </w:rPr>
          <w:t>При осуществлении в ДОУ функций по контролю за образовательным процессом и в других случаях не допускается:</w:t>
        </w:r>
      </w:ins>
    </w:p>
    <w:p w:rsidR="00683408" w:rsidRPr="00683408" w:rsidRDefault="00683408" w:rsidP="00683408">
      <w:pPr>
        <w:ind w:firstLine="567"/>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присутствие на занятиях посторонних лиц без разрешения заведующего детским садом;</w:t>
      </w:r>
    </w:p>
    <w:p w:rsidR="00683408" w:rsidRPr="00683408" w:rsidRDefault="00683408" w:rsidP="00683408">
      <w:pPr>
        <w:ind w:firstLine="567"/>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входить группу после начала занятия, за исключением заведующего дошкольным образовательным учреждением;</w:t>
      </w:r>
    </w:p>
    <w:p w:rsidR="00683408" w:rsidRPr="00683408" w:rsidRDefault="00683408" w:rsidP="00683408">
      <w:pPr>
        <w:ind w:firstLine="567"/>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 делать педагогическим работникам замечания по поводу их работы во время проведения занятий и в присутствии воспитанников и их родителей (законных представителей).</w:t>
      </w:r>
    </w:p>
    <w:p w:rsidR="00683408" w:rsidRPr="00683408" w:rsidRDefault="00683408" w:rsidP="00683408">
      <w:pPr>
        <w:ind w:firstLine="709"/>
        <w:rPr>
          <w:rFonts w:ascii="Times New Roman" w:eastAsia="Times New Roman" w:hAnsi="Times New Roman" w:cs="Times New Roman"/>
          <w:color w:val="000000"/>
          <w:sz w:val="24"/>
          <w:szCs w:val="24"/>
        </w:rPr>
      </w:pPr>
      <w:r w:rsidRPr="00683408">
        <w:rPr>
          <w:rFonts w:ascii="Times New Roman" w:eastAsia="Times New Roman" w:hAnsi="Times New Roman" w:cs="Times New Roman"/>
          <w:color w:val="000000"/>
          <w:sz w:val="24"/>
          <w:szCs w:val="24"/>
        </w:rPr>
        <w:t>11.3. Все работники дошкольного образовательного учреждения обязаны проявлять взаимную вежливость, уважение, терпимость, соблюдать трудовую дисциплину и профессиональную этику.</w:t>
      </w:r>
      <w:r w:rsidRPr="00683408">
        <w:rPr>
          <w:rFonts w:ascii="Times New Roman" w:eastAsia="Times New Roman" w:hAnsi="Times New Roman" w:cs="Times New Roman"/>
          <w:color w:val="000000"/>
          <w:sz w:val="24"/>
          <w:szCs w:val="24"/>
        </w:rPr>
        <w:br/>
        <w:t xml:space="preserve">          11.4. Настоящие Правила внутреннего трудового распорядка представлены как образец и являются локальным нормативным актом ДОУ, принимаются на Общем собрании работников, согласовываются с профсоюзным комитетом и утверждаются (либо вводится в действие) приказом заведующего дошкольной образовательной организацией.</w:t>
      </w:r>
      <w:r w:rsidRPr="00683408">
        <w:rPr>
          <w:rFonts w:ascii="Times New Roman" w:eastAsia="Times New Roman" w:hAnsi="Times New Roman" w:cs="Times New Roman"/>
          <w:color w:val="000000"/>
          <w:sz w:val="24"/>
          <w:szCs w:val="24"/>
        </w:rPr>
        <w:br/>
        <w:t xml:space="preserve">          11.5. С Правилами внутреннего трудового распорядка должны быть ознакомлены все работники ДОУ. При приеме на работу (до подписания трудового договора) заведующий обязан ознакомить работника с настоящими правилами под роспись. Текст данных Правил внутреннего трудового распорядка размещается в детском саду в доступном и видном месте.</w:t>
      </w:r>
      <w:r w:rsidRPr="00683408">
        <w:rPr>
          <w:rFonts w:ascii="Times New Roman" w:eastAsia="Times New Roman" w:hAnsi="Times New Roman" w:cs="Times New Roman"/>
          <w:color w:val="000000"/>
          <w:sz w:val="24"/>
          <w:szCs w:val="24"/>
        </w:rPr>
        <w:br/>
        <w:t xml:space="preserve">          11.6. Настоящие Правила принимаются на неопределенный срок. Изменения и дополнения к ним вносятся и принимаются в порядке, предусмотренном п.11.4. настоящих Правил и ст. 372 Трудового Кодекса Российской Федерации.</w:t>
      </w:r>
      <w:r w:rsidRPr="00683408">
        <w:rPr>
          <w:rFonts w:ascii="Times New Roman" w:eastAsia="Times New Roman" w:hAnsi="Times New Roman" w:cs="Times New Roman"/>
          <w:color w:val="000000"/>
          <w:sz w:val="24"/>
          <w:szCs w:val="24"/>
        </w:rPr>
        <w:br/>
        <w:t xml:space="preserve">          11.7. После принятия Правил (или изменений и дополнений отдельных пунктов и разделов) в новой редакции предыдущая редакция автоматически утрачивает силу.</w:t>
      </w:r>
      <w:r w:rsidRPr="00683408">
        <w:rPr>
          <w:rFonts w:ascii="Times New Roman" w:eastAsia="Times New Roman" w:hAnsi="Times New Roman" w:cs="Times New Roman"/>
          <w:color w:val="000000"/>
          <w:sz w:val="24"/>
          <w:szCs w:val="24"/>
        </w:rPr>
        <w:br/>
        <w:t xml:space="preserve">          11.8. С вновь принятыми Правилами внутреннего трудового распорядка, внесенными в них изменениями и дополнениями, заведующий дошкольным образовательным учреждением знакомит работников под роспись с указанием даты ознакомления.</w:t>
      </w:r>
    </w:p>
    <w:p w:rsidR="00683408" w:rsidRPr="00683408" w:rsidRDefault="00683408" w:rsidP="00683408">
      <w:pPr>
        <w:ind w:firstLine="709"/>
        <w:jc w:val="both"/>
        <w:rPr>
          <w:rFonts w:ascii="Times New Roman" w:hAnsi="Times New Roman" w:cs="Times New Roman"/>
          <w:sz w:val="24"/>
          <w:szCs w:val="24"/>
          <w:lang w:eastAsia="en-US"/>
        </w:rPr>
      </w:pPr>
    </w:p>
    <w:p w:rsidR="00C902A7" w:rsidRPr="00AB0A0F" w:rsidRDefault="00C902A7" w:rsidP="00683408">
      <w:pPr>
        <w:pStyle w:val="a8"/>
        <w:ind w:firstLine="709"/>
        <w:rPr>
          <w:rFonts w:ascii="Times New Roman" w:hAnsi="Times New Roman" w:cs="Times New Roman"/>
          <w:sz w:val="28"/>
          <w:szCs w:val="28"/>
          <w:lang w:eastAsia="en-US"/>
        </w:rPr>
      </w:pPr>
    </w:p>
    <w:sectPr w:rsidR="00C902A7" w:rsidRPr="00AB0A0F" w:rsidSect="003A6995">
      <w:headerReference w:type="default" r:id="rId11"/>
      <w:headerReference w:type="first" r:id="rId12"/>
      <w:type w:val="continuous"/>
      <w:pgSz w:w="11900" w:h="16838"/>
      <w:pgMar w:top="1134" w:right="567" w:bottom="1134" w:left="1134" w:header="340" w:footer="0" w:gutter="0"/>
      <w:cols w:space="0" w:equalWidth="0">
        <w:col w:w="10199"/>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EDA" w:rsidRDefault="00C63EDA">
      <w:r>
        <w:separator/>
      </w:r>
    </w:p>
  </w:endnote>
  <w:endnote w:type="continuationSeparator" w:id="0">
    <w:p w:rsidR="00C63EDA" w:rsidRDefault="00C63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EDA" w:rsidRDefault="00C63EDA">
      <w:r>
        <w:separator/>
      </w:r>
    </w:p>
  </w:footnote>
  <w:footnote w:type="continuationSeparator" w:id="0">
    <w:p w:rsidR="00C63EDA" w:rsidRDefault="00C63E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0905098"/>
      <w:docPartObj>
        <w:docPartGallery w:val="Page Numbers (Top of Page)"/>
        <w:docPartUnique/>
      </w:docPartObj>
    </w:sdtPr>
    <w:sdtEndPr/>
    <w:sdtContent>
      <w:p w:rsidR="00257FD8" w:rsidRDefault="00257FD8">
        <w:pPr>
          <w:pStyle w:val="a3"/>
          <w:jc w:val="center"/>
        </w:pPr>
        <w:r>
          <w:fldChar w:fldCharType="begin"/>
        </w:r>
        <w:r>
          <w:instrText>PAGE   \* MERGEFORMAT</w:instrText>
        </w:r>
        <w:r>
          <w:fldChar w:fldCharType="separate"/>
        </w:r>
        <w:r w:rsidR="006F4D74">
          <w:rPr>
            <w:noProof/>
          </w:rPr>
          <w:t>23</w:t>
        </w:r>
        <w:r>
          <w:fldChar w:fldCharType="end"/>
        </w:r>
      </w:p>
    </w:sdtContent>
  </w:sdt>
  <w:p w:rsidR="00257FD8" w:rsidRDefault="00257FD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1679260"/>
      <w:docPartObj>
        <w:docPartGallery w:val="Page Numbers (Top of Page)"/>
        <w:docPartUnique/>
      </w:docPartObj>
    </w:sdtPr>
    <w:sdtEndPr/>
    <w:sdtContent>
      <w:p w:rsidR="00257FD8" w:rsidRDefault="00257FD8" w:rsidP="00794F45">
        <w:pPr>
          <w:pStyle w:val="a3"/>
        </w:pPr>
      </w:p>
      <w:p w:rsidR="00257FD8" w:rsidRDefault="00257FD8">
        <w:pPr>
          <w:pStyle w:val="a3"/>
          <w:jc w:val="center"/>
        </w:pPr>
      </w:p>
      <w:p w:rsidR="00257FD8" w:rsidRDefault="00C63EDA">
        <w:pPr>
          <w:pStyle w:val="a3"/>
          <w:jc w:val="center"/>
        </w:pPr>
      </w:p>
    </w:sdtContent>
  </w:sdt>
  <w:p w:rsidR="00257FD8" w:rsidRDefault="00257FD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hybridMultilevel"/>
    <w:tmpl w:val="0B03E0C6"/>
    <w:lvl w:ilvl="0" w:tplc="A6AC9F7C">
      <w:start w:val="1"/>
      <w:numFmt w:val="bullet"/>
      <w:lvlText w:val="№"/>
      <w:lvlJc w:val="left"/>
    </w:lvl>
    <w:lvl w:ilvl="1" w:tplc="FAFA06FC">
      <w:start w:val="1"/>
      <w:numFmt w:val="decimal"/>
      <w:lvlText w:val="1.%2."/>
      <w:lvlJc w:val="left"/>
    </w:lvl>
    <w:lvl w:ilvl="2" w:tplc="2C6EC6B2">
      <w:start w:val="1"/>
      <w:numFmt w:val="bullet"/>
      <w:lvlText w:val=""/>
      <w:lvlJc w:val="left"/>
    </w:lvl>
    <w:lvl w:ilvl="3" w:tplc="1D720A30">
      <w:start w:val="1"/>
      <w:numFmt w:val="bullet"/>
      <w:lvlText w:val=""/>
      <w:lvlJc w:val="left"/>
    </w:lvl>
    <w:lvl w:ilvl="4" w:tplc="43F43784">
      <w:start w:val="1"/>
      <w:numFmt w:val="bullet"/>
      <w:lvlText w:val=""/>
      <w:lvlJc w:val="left"/>
    </w:lvl>
    <w:lvl w:ilvl="5" w:tplc="20A4B95C">
      <w:start w:val="1"/>
      <w:numFmt w:val="bullet"/>
      <w:lvlText w:val=""/>
      <w:lvlJc w:val="left"/>
    </w:lvl>
    <w:lvl w:ilvl="6" w:tplc="B718B340">
      <w:start w:val="1"/>
      <w:numFmt w:val="bullet"/>
      <w:lvlText w:val=""/>
      <w:lvlJc w:val="left"/>
    </w:lvl>
    <w:lvl w:ilvl="7" w:tplc="1BCE0FF2">
      <w:start w:val="1"/>
      <w:numFmt w:val="bullet"/>
      <w:lvlText w:val=""/>
      <w:lvlJc w:val="left"/>
    </w:lvl>
    <w:lvl w:ilvl="8" w:tplc="2064FCA8">
      <w:start w:val="1"/>
      <w:numFmt w:val="bullet"/>
      <w:lvlText w:val=""/>
      <w:lvlJc w:val="left"/>
    </w:lvl>
  </w:abstractNum>
  <w:abstractNum w:abstractNumId="1">
    <w:nsid w:val="00000003"/>
    <w:multiLevelType w:val="hybridMultilevel"/>
    <w:tmpl w:val="189A769A"/>
    <w:lvl w:ilvl="0" w:tplc="69EAB228">
      <w:start w:val="1"/>
      <w:numFmt w:val="bullet"/>
      <w:lvlText w:val="№"/>
      <w:lvlJc w:val="left"/>
    </w:lvl>
    <w:lvl w:ilvl="1" w:tplc="3B1AD7EC">
      <w:start w:val="2"/>
      <w:numFmt w:val="decimal"/>
      <w:lvlText w:val="1.%2."/>
      <w:lvlJc w:val="left"/>
    </w:lvl>
    <w:lvl w:ilvl="2" w:tplc="17AECA6A">
      <w:start w:val="1"/>
      <w:numFmt w:val="bullet"/>
      <w:lvlText w:val=""/>
      <w:lvlJc w:val="left"/>
    </w:lvl>
    <w:lvl w:ilvl="3" w:tplc="C92C2C90">
      <w:start w:val="1"/>
      <w:numFmt w:val="bullet"/>
      <w:lvlText w:val=""/>
      <w:lvlJc w:val="left"/>
    </w:lvl>
    <w:lvl w:ilvl="4" w:tplc="F5AC6EC4">
      <w:start w:val="1"/>
      <w:numFmt w:val="bullet"/>
      <w:lvlText w:val=""/>
      <w:lvlJc w:val="left"/>
    </w:lvl>
    <w:lvl w:ilvl="5" w:tplc="D00CE4BC">
      <w:start w:val="1"/>
      <w:numFmt w:val="bullet"/>
      <w:lvlText w:val=""/>
      <w:lvlJc w:val="left"/>
    </w:lvl>
    <w:lvl w:ilvl="6" w:tplc="BB0E7B54">
      <w:start w:val="1"/>
      <w:numFmt w:val="bullet"/>
      <w:lvlText w:val=""/>
      <w:lvlJc w:val="left"/>
    </w:lvl>
    <w:lvl w:ilvl="7" w:tplc="A8AA14B2">
      <w:start w:val="1"/>
      <w:numFmt w:val="bullet"/>
      <w:lvlText w:val=""/>
      <w:lvlJc w:val="left"/>
    </w:lvl>
    <w:lvl w:ilvl="8" w:tplc="3E943C52">
      <w:start w:val="1"/>
      <w:numFmt w:val="bullet"/>
      <w:lvlText w:val=""/>
      <w:lvlJc w:val="left"/>
    </w:lvl>
  </w:abstractNum>
  <w:abstractNum w:abstractNumId="2">
    <w:nsid w:val="00000005"/>
    <w:multiLevelType w:val="hybridMultilevel"/>
    <w:tmpl w:val="71F32454"/>
    <w:lvl w:ilvl="0" w:tplc="D7C2C1B4">
      <w:start w:val="5"/>
      <w:numFmt w:val="decimal"/>
      <w:lvlText w:val="1.%1."/>
      <w:lvlJc w:val="left"/>
    </w:lvl>
    <w:lvl w:ilvl="1" w:tplc="86EEF88C">
      <w:start w:val="1"/>
      <w:numFmt w:val="bullet"/>
      <w:lvlText w:val=""/>
      <w:lvlJc w:val="left"/>
    </w:lvl>
    <w:lvl w:ilvl="2" w:tplc="D1CACCC6">
      <w:start w:val="1"/>
      <w:numFmt w:val="bullet"/>
      <w:lvlText w:val=""/>
      <w:lvlJc w:val="left"/>
    </w:lvl>
    <w:lvl w:ilvl="3" w:tplc="4CACBE52">
      <w:start w:val="1"/>
      <w:numFmt w:val="bullet"/>
      <w:lvlText w:val=""/>
      <w:lvlJc w:val="left"/>
    </w:lvl>
    <w:lvl w:ilvl="4" w:tplc="C0F657EC">
      <w:start w:val="1"/>
      <w:numFmt w:val="bullet"/>
      <w:lvlText w:val=""/>
      <w:lvlJc w:val="left"/>
    </w:lvl>
    <w:lvl w:ilvl="5" w:tplc="7C22AECA">
      <w:start w:val="1"/>
      <w:numFmt w:val="bullet"/>
      <w:lvlText w:val=""/>
      <w:lvlJc w:val="left"/>
    </w:lvl>
    <w:lvl w:ilvl="6" w:tplc="0556F28E">
      <w:start w:val="1"/>
      <w:numFmt w:val="bullet"/>
      <w:lvlText w:val=""/>
      <w:lvlJc w:val="left"/>
    </w:lvl>
    <w:lvl w:ilvl="7" w:tplc="D690EFC8">
      <w:start w:val="1"/>
      <w:numFmt w:val="bullet"/>
      <w:lvlText w:val=""/>
      <w:lvlJc w:val="left"/>
    </w:lvl>
    <w:lvl w:ilvl="8" w:tplc="9598760A">
      <w:start w:val="1"/>
      <w:numFmt w:val="bullet"/>
      <w:lvlText w:val=""/>
      <w:lvlJc w:val="left"/>
    </w:lvl>
  </w:abstractNum>
  <w:abstractNum w:abstractNumId="3">
    <w:nsid w:val="00000014"/>
    <w:multiLevelType w:val="hybridMultilevel"/>
    <w:tmpl w:val="B33EFEEE"/>
    <w:lvl w:ilvl="0" w:tplc="1E60BE6A">
      <w:start w:val="1"/>
      <w:numFmt w:val="bullet"/>
      <w:lvlText w:val=""/>
      <w:lvlJc w:val="left"/>
      <w:rPr>
        <w:rFonts w:ascii="Symbol" w:hAnsi="Symbol" w:hint="default"/>
      </w:rPr>
    </w:lvl>
    <w:lvl w:ilvl="1" w:tplc="6FB03548">
      <w:start w:val="4"/>
      <w:numFmt w:val="decimal"/>
      <w:lvlText w:val="%2."/>
      <w:lvlJc w:val="left"/>
    </w:lvl>
    <w:lvl w:ilvl="2" w:tplc="5E8EE428">
      <w:start w:val="1"/>
      <w:numFmt w:val="decimal"/>
      <w:lvlText w:val="4.%3."/>
      <w:lvlJc w:val="left"/>
    </w:lvl>
    <w:lvl w:ilvl="3" w:tplc="89843062">
      <w:start w:val="1"/>
      <w:numFmt w:val="bullet"/>
      <w:lvlText w:val=""/>
      <w:lvlJc w:val="left"/>
    </w:lvl>
    <w:lvl w:ilvl="4" w:tplc="AE9C2F4E">
      <w:start w:val="1"/>
      <w:numFmt w:val="bullet"/>
      <w:lvlText w:val=""/>
      <w:lvlJc w:val="left"/>
    </w:lvl>
    <w:lvl w:ilvl="5" w:tplc="1B8C2D6C">
      <w:start w:val="1"/>
      <w:numFmt w:val="bullet"/>
      <w:lvlText w:val=""/>
      <w:lvlJc w:val="left"/>
    </w:lvl>
    <w:lvl w:ilvl="6" w:tplc="E6328742">
      <w:start w:val="1"/>
      <w:numFmt w:val="bullet"/>
      <w:lvlText w:val=""/>
      <w:lvlJc w:val="left"/>
    </w:lvl>
    <w:lvl w:ilvl="7" w:tplc="9110B5CA">
      <w:start w:val="1"/>
      <w:numFmt w:val="bullet"/>
      <w:lvlText w:val=""/>
      <w:lvlJc w:val="left"/>
    </w:lvl>
    <w:lvl w:ilvl="8" w:tplc="AC34DD2E">
      <w:start w:val="1"/>
      <w:numFmt w:val="bullet"/>
      <w:lvlText w:val=""/>
      <w:lvlJc w:val="left"/>
    </w:lvl>
  </w:abstractNum>
  <w:abstractNum w:abstractNumId="4">
    <w:nsid w:val="00000017"/>
    <w:multiLevelType w:val="hybridMultilevel"/>
    <w:tmpl w:val="3804823E"/>
    <w:lvl w:ilvl="0" w:tplc="FBCE96FC">
      <w:start w:val="1"/>
      <w:numFmt w:val="decimal"/>
      <w:lvlText w:val="%1"/>
      <w:lvlJc w:val="left"/>
    </w:lvl>
    <w:lvl w:ilvl="1" w:tplc="C4F6845C">
      <w:start w:val="1"/>
      <w:numFmt w:val="decimal"/>
      <w:lvlText w:val="5.%2."/>
      <w:lvlJc w:val="left"/>
    </w:lvl>
    <w:lvl w:ilvl="2" w:tplc="1D360804">
      <w:start w:val="1"/>
      <w:numFmt w:val="bullet"/>
      <w:lvlText w:val=""/>
      <w:lvlJc w:val="left"/>
    </w:lvl>
    <w:lvl w:ilvl="3" w:tplc="BEAC7948">
      <w:start w:val="1"/>
      <w:numFmt w:val="bullet"/>
      <w:lvlText w:val=""/>
      <w:lvlJc w:val="left"/>
    </w:lvl>
    <w:lvl w:ilvl="4" w:tplc="33780898">
      <w:start w:val="1"/>
      <w:numFmt w:val="bullet"/>
      <w:lvlText w:val=""/>
      <w:lvlJc w:val="left"/>
    </w:lvl>
    <w:lvl w:ilvl="5" w:tplc="1C2873D2">
      <w:start w:val="1"/>
      <w:numFmt w:val="bullet"/>
      <w:lvlText w:val=""/>
      <w:lvlJc w:val="left"/>
    </w:lvl>
    <w:lvl w:ilvl="6" w:tplc="CF2661CE">
      <w:start w:val="1"/>
      <w:numFmt w:val="bullet"/>
      <w:lvlText w:val=""/>
      <w:lvlJc w:val="left"/>
    </w:lvl>
    <w:lvl w:ilvl="7" w:tplc="7CB83DE2">
      <w:start w:val="1"/>
      <w:numFmt w:val="bullet"/>
      <w:lvlText w:val=""/>
      <w:lvlJc w:val="left"/>
    </w:lvl>
    <w:lvl w:ilvl="8" w:tplc="8638AA58">
      <w:start w:val="1"/>
      <w:numFmt w:val="bullet"/>
      <w:lvlText w:val=""/>
      <w:lvlJc w:val="left"/>
    </w:lvl>
  </w:abstractNum>
  <w:abstractNum w:abstractNumId="5">
    <w:nsid w:val="0000009C"/>
    <w:multiLevelType w:val="hybridMultilevel"/>
    <w:tmpl w:val="4DEFDFA0"/>
    <w:lvl w:ilvl="0" w:tplc="FFFFFFFF">
      <w:start w:val="1"/>
      <w:numFmt w:val="decimal"/>
      <w:lvlText w:val="%1"/>
      <w:lvlJc w:val="left"/>
    </w:lvl>
    <w:lvl w:ilvl="1" w:tplc="FFFFFFFF">
      <w:start w:val="1"/>
      <w:numFmt w:val="decimal"/>
      <w:lvlText w:val="%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9D"/>
    <w:multiLevelType w:val="hybridMultilevel"/>
    <w:tmpl w:val="BF720C98"/>
    <w:lvl w:ilvl="0" w:tplc="FFFFFFFF">
      <w:start w:val="1"/>
      <w:numFmt w:val="decimal"/>
      <w:lvlText w:val="%1"/>
      <w:lvlJc w:val="left"/>
    </w:lvl>
    <w:lvl w:ilvl="1" w:tplc="7A603C30">
      <w:start w:val="1"/>
      <w:numFmt w:val="decimal"/>
      <w:lvlText w:val="1.%2."/>
      <w:lvlJc w:val="left"/>
      <w:rPr>
        <w:rFonts w:ascii="Times New Roman" w:hAnsi="Times New Roman" w:cs="Times New Roman" w:hint="default"/>
        <w:sz w:val="28"/>
        <w:szCs w:val="28"/>
      </w:rPr>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9E"/>
    <w:multiLevelType w:val="hybridMultilevel"/>
    <w:tmpl w:val="135B8110"/>
    <w:lvl w:ilvl="0" w:tplc="FFFFFFFF">
      <w:start w:val="2"/>
      <w:numFmt w:val="decimal"/>
      <w:lvlText w:val="1.%1."/>
      <w:lvlJc w:val="left"/>
    </w:lvl>
    <w:lvl w:ilvl="1" w:tplc="FFFFFFFF">
      <w:start w:val="1"/>
      <w:numFmt w:val="decimal"/>
      <w:lvlText w:val="%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9F"/>
    <w:multiLevelType w:val="hybridMultilevel"/>
    <w:tmpl w:val="094927A8"/>
    <w:lvl w:ilvl="0" w:tplc="FFFFFFFF">
      <w:start w:val="5"/>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A0"/>
    <w:multiLevelType w:val="hybridMultilevel"/>
    <w:tmpl w:val="0DCDF8F6"/>
    <w:lvl w:ilvl="0" w:tplc="FFFFFFFF">
      <w:start w:val="1"/>
      <w:numFmt w:val="decimal"/>
      <w:lvlText w:val="3.%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A1"/>
    <w:multiLevelType w:val="hybridMultilevel"/>
    <w:tmpl w:val="52D7B104"/>
    <w:lvl w:ilvl="0" w:tplc="FFFFFFFF">
      <w:start w:val="4"/>
      <w:numFmt w:val="decimal"/>
      <w:lvlText w:val="3.%1."/>
      <w:lvlJc w:val="left"/>
    </w:lvl>
    <w:lvl w:ilvl="1" w:tplc="FFFFFFFF">
      <w:start w:val="5"/>
      <w:numFmt w:val="decimal"/>
      <w:lvlText w:val="3.%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A2"/>
    <w:multiLevelType w:val="hybridMultilevel"/>
    <w:tmpl w:val="2E8A6394"/>
    <w:lvl w:ilvl="0" w:tplc="FFFFFFFF">
      <w:start w:val="1"/>
      <w:numFmt w:val="bullet"/>
      <w:lvlText w:val="и"/>
      <w:lvlJc w:val="left"/>
    </w:lvl>
    <w:lvl w:ilvl="1" w:tplc="FFFFFFFF">
      <w:start w:val="1"/>
      <w:numFmt w:val="decimal"/>
      <w:lvlText w:val="%2"/>
      <w:lvlJc w:val="left"/>
    </w:lvl>
    <w:lvl w:ilvl="2" w:tplc="FFFFFFFF">
      <w:start w:val="4"/>
      <w:numFmt w:val="decimal"/>
      <w:lvlText w:val="4.%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A3"/>
    <w:multiLevelType w:val="hybridMultilevel"/>
    <w:tmpl w:val="24E60400"/>
    <w:lvl w:ilvl="0" w:tplc="FFFFFFFF">
      <w:start w:val="1"/>
      <w:numFmt w:val="bullet"/>
      <w:lvlText w:val="и"/>
      <w:lvlJc w:val="left"/>
    </w:lvl>
    <w:lvl w:ilvl="1" w:tplc="FFFFFFFF">
      <w:start w:val="5"/>
      <w:numFmt w:val="decimal"/>
      <w:lvlText w:val="4.%2."/>
      <w:lvlJc w:val="left"/>
    </w:lvl>
    <w:lvl w:ilvl="2" w:tplc="FFFFFFFF">
      <w:start w:val="6"/>
      <w:numFmt w:val="decimal"/>
      <w:lvlText w:val="4.%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A4"/>
    <w:multiLevelType w:val="hybridMultilevel"/>
    <w:tmpl w:val="2A6AD9BE"/>
    <w:lvl w:ilvl="0" w:tplc="FFFFFFFF">
      <w:start w:val="2"/>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A6"/>
    <w:multiLevelType w:val="hybridMultilevel"/>
    <w:tmpl w:val="36B2ACBC"/>
    <w:lvl w:ilvl="0" w:tplc="FFFFFFFF">
      <w:start w:val="7"/>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A7"/>
    <w:multiLevelType w:val="hybridMultilevel"/>
    <w:tmpl w:val="779D8544"/>
    <w:lvl w:ilvl="0" w:tplc="FFFFFFFF">
      <w:start w:val="1"/>
      <w:numFmt w:val="decimal"/>
      <w:lvlText w:val="%1"/>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A8"/>
    <w:multiLevelType w:val="hybridMultilevel"/>
    <w:tmpl w:val="4AB26E78"/>
    <w:lvl w:ilvl="0" w:tplc="FFFFFFFF">
      <w:start w:val="1"/>
      <w:numFmt w:val="decimal"/>
      <w:lvlText w:val="6.%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265196"/>
    <w:multiLevelType w:val="hybridMultilevel"/>
    <w:tmpl w:val="480AFD4C"/>
    <w:lvl w:ilvl="0" w:tplc="1E60BE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1AD0A5B"/>
    <w:multiLevelType w:val="hybridMultilevel"/>
    <w:tmpl w:val="308CE32C"/>
    <w:lvl w:ilvl="0" w:tplc="1E60BE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042C36B2"/>
    <w:multiLevelType w:val="hybridMultilevel"/>
    <w:tmpl w:val="2576850E"/>
    <w:lvl w:ilvl="0" w:tplc="1E60B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075205D1"/>
    <w:multiLevelType w:val="hybridMultilevel"/>
    <w:tmpl w:val="68947FAE"/>
    <w:lvl w:ilvl="0" w:tplc="1E60B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07D22271"/>
    <w:multiLevelType w:val="hybridMultilevel"/>
    <w:tmpl w:val="59604D4E"/>
    <w:lvl w:ilvl="0" w:tplc="1E60BE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0C30482D"/>
    <w:multiLevelType w:val="hybridMultilevel"/>
    <w:tmpl w:val="4724AD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11796F84"/>
    <w:multiLevelType w:val="hybridMultilevel"/>
    <w:tmpl w:val="E2E4EB70"/>
    <w:lvl w:ilvl="0" w:tplc="1E60B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23F23E9"/>
    <w:multiLevelType w:val="hybridMultilevel"/>
    <w:tmpl w:val="6C64D262"/>
    <w:lvl w:ilvl="0" w:tplc="1E60B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3BB1545"/>
    <w:multiLevelType w:val="hybridMultilevel"/>
    <w:tmpl w:val="F99A36AA"/>
    <w:lvl w:ilvl="0" w:tplc="1E60BE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4F40C60"/>
    <w:multiLevelType w:val="hybridMultilevel"/>
    <w:tmpl w:val="A3684290"/>
    <w:lvl w:ilvl="0" w:tplc="1E60B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9B02870"/>
    <w:multiLevelType w:val="hybridMultilevel"/>
    <w:tmpl w:val="00AE90C0"/>
    <w:lvl w:ilvl="0" w:tplc="1E60B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B635AC6"/>
    <w:multiLevelType w:val="hybridMultilevel"/>
    <w:tmpl w:val="C15EDCE6"/>
    <w:lvl w:ilvl="0" w:tplc="1E60B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20FD35A5"/>
    <w:multiLevelType w:val="hybridMultilevel"/>
    <w:tmpl w:val="DFA8E852"/>
    <w:lvl w:ilvl="0" w:tplc="1E60BE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2CA5297"/>
    <w:multiLevelType w:val="hybridMultilevel"/>
    <w:tmpl w:val="AF68AA94"/>
    <w:lvl w:ilvl="0" w:tplc="1E60BE6A">
      <w:start w:val="1"/>
      <w:numFmt w:val="bullet"/>
      <w:lvlText w:val=""/>
      <w:lvlJc w:val="left"/>
      <w:pPr>
        <w:ind w:left="1211"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1">
    <w:nsid w:val="24CB2DFB"/>
    <w:multiLevelType w:val="hybridMultilevel"/>
    <w:tmpl w:val="7B586CE0"/>
    <w:lvl w:ilvl="0" w:tplc="1E60B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256A1CA6"/>
    <w:multiLevelType w:val="hybridMultilevel"/>
    <w:tmpl w:val="5998A5D0"/>
    <w:lvl w:ilvl="0" w:tplc="1E60B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28CD7855"/>
    <w:multiLevelType w:val="hybridMultilevel"/>
    <w:tmpl w:val="A35EFDF0"/>
    <w:lvl w:ilvl="0" w:tplc="1E60B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2BAC2E2C"/>
    <w:multiLevelType w:val="hybridMultilevel"/>
    <w:tmpl w:val="770CA2F6"/>
    <w:lvl w:ilvl="0" w:tplc="1E60B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303C21DE"/>
    <w:multiLevelType w:val="hybridMultilevel"/>
    <w:tmpl w:val="14AC48E0"/>
    <w:lvl w:ilvl="0" w:tplc="1E60BE6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nsid w:val="309346F5"/>
    <w:multiLevelType w:val="hybridMultilevel"/>
    <w:tmpl w:val="969441C0"/>
    <w:lvl w:ilvl="0" w:tplc="1E60BE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7">
    <w:nsid w:val="3194291B"/>
    <w:multiLevelType w:val="hybridMultilevel"/>
    <w:tmpl w:val="50AEB11A"/>
    <w:lvl w:ilvl="0" w:tplc="1E60B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31B1103F"/>
    <w:multiLevelType w:val="hybridMultilevel"/>
    <w:tmpl w:val="B61CC926"/>
    <w:lvl w:ilvl="0" w:tplc="1E60B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340E47CD"/>
    <w:multiLevelType w:val="hybridMultilevel"/>
    <w:tmpl w:val="F47A7178"/>
    <w:lvl w:ilvl="0" w:tplc="1E60BE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4D04FAA"/>
    <w:multiLevelType w:val="hybridMultilevel"/>
    <w:tmpl w:val="BC1E730E"/>
    <w:lvl w:ilvl="0" w:tplc="1E60B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34F01110"/>
    <w:multiLevelType w:val="hybridMultilevel"/>
    <w:tmpl w:val="66A2C31A"/>
    <w:lvl w:ilvl="0" w:tplc="1E60B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35BE7A04"/>
    <w:multiLevelType w:val="hybridMultilevel"/>
    <w:tmpl w:val="D35AD1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67C6D1F"/>
    <w:multiLevelType w:val="hybridMultilevel"/>
    <w:tmpl w:val="ED461E9C"/>
    <w:lvl w:ilvl="0" w:tplc="1E60B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37F86C8B"/>
    <w:multiLevelType w:val="hybridMultilevel"/>
    <w:tmpl w:val="85AA5EAA"/>
    <w:lvl w:ilvl="0" w:tplc="1E60B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3DC61954"/>
    <w:multiLevelType w:val="multilevel"/>
    <w:tmpl w:val="AECC48C8"/>
    <w:lvl w:ilvl="0">
      <w:start w:val="6"/>
      <w:numFmt w:val="decimal"/>
      <w:lvlText w:val="%1"/>
      <w:lvlJc w:val="left"/>
      <w:pPr>
        <w:tabs>
          <w:tab w:val="num" w:pos="502"/>
        </w:tabs>
        <w:ind w:left="502" w:hanging="360"/>
      </w:pPr>
      <w:rPr>
        <w:rFonts w:cs="Times New Roman" w:hint="default"/>
      </w:rPr>
    </w:lvl>
    <w:lvl w:ilvl="1">
      <w:start w:val="1"/>
      <w:numFmt w:val="decimal"/>
      <w:lvlText w:val="%1.%2"/>
      <w:lvlJc w:val="left"/>
      <w:pPr>
        <w:tabs>
          <w:tab w:val="num" w:pos="928"/>
        </w:tabs>
        <w:ind w:left="928" w:hanging="360"/>
      </w:pPr>
      <w:rPr>
        <w:rFonts w:cs="Times New Roman" w:hint="default"/>
        <w:b w:val="0"/>
        <w:bCs/>
      </w:rPr>
    </w:lvl>
    <w:lvl w:ilvl="2">
      <w:start w:val="1"/>
      <w:numFmt w:val="decimal"/>
      <w:lvlText w:val="%1.%2.%3"/>
      <w:lvlJc w:val="left"/>
      <w:pPr>
        <w:tabs>
          <w:tab w:val="num" w:pos="948"/>
        </w:tabs>
        <w:ind w:left="948" w:hanging="720"/>
      </w:pPr>
      <w:rPr>
        <w:rFonts w:cs="Times New Roman" w:hint="default"/>
      </w:rPr>
    </w:lvl>
    <w:lvl w:ilvl="3">
      <w:start w:val="1"/>
      <w:numFmt w:val="decimal"/>
      <w:lvlText w:val="%1.%2.%3.%4"/>
      <w:lvlJc w:val="left"/>
      <w:pPr>
        <w:tabs>
          <w:tab w:val="num" w:pos="1062"/>
        </w:tabs>
        <w:ind w:left="1062" w:hanging="720"/>
      </w:pPr>
      <w:rPr>
        <w:rFonts w:cs="Times New Roman" w:hint="default"/>
      </w:rPr>
    </w:lvl>
    <w:lvl w:ilvl="4">
      <w:start w:val="1"/>
      <w:numFmt w:val="decimal"/>
      <w:lvlText w:val="%1.%2.%3.%4.%5"/>
      <w:lvlJc w:val="left"/>
      <w:pPr>
        <w:tabs>
          <w:tab w:val="num" w:pos="1176"/>
        </w:tabs>
        <w:ind w:left="1176" w:hanging="720"/>
      </w:pPr>
      <w:rPr>
        <w:rFonts w:cs="Times New Roman" w:hint="default"/>
      </w:rPr>
    </w:lvl>
    <w:lvl w:ilvl="5">
      <w:start w:val="1"/>
      <w:numFmt w:val="decimal"/>
      <w:lvlText w:val="%1.%2.%3.%4.%5.%6"/>
      <w:lvlJc w:val="left"/>
      <w:pPr>
        <w:tabs>
          <w:tab w:val="num" w:pos="1650"/>
        </w:tabs>
        <w:ind w:left="1650" w:hanging="1080"/>
      </w:pPr>
      <w:rPr>
        <w:rFonts w:cs="Times New Roman" w:hint="default"/>
      </w:rPr>
    </w:lvl>
    <w:lvl w:ilvl="6">
      <w:start w:val="1"/>
      <w:numFmt w:val="decimal"/>
      <w:lvlText w:val="%1.%2.%3.%4.%5.%6.%7"/>
      <w:lvlJc w:val="left"/>
      <w:pPr>
        <w:tabs>
          <w:tab w:val="num" w:pos="1764"/>
        </w:tabs>
        <w:ind w:left="1764" w:hanging="1080"/>
      </w:pPr>
      <w:rPr>
        <w:rFonts w:cs="Times New Roman" w:hint="default"/>
      </w:rPr>
    </w:lvl>
    <w:lvl w:ilvl="7">
      <w:start w:val="1"/>
      <w:numFmt w:val="decimal"/>
      <w:lvlText w:val="%1.%2.%3.%4.%5.%6.%7.%8"/>
      <w:lvlJc w:val="left"/>
      <w:pPr>
        <w:tabs>
          <w:tab w:val="num" w:pos="2238"/>
        </w:tabs>
        <w:ind w:left="2238" w:hanging="1440"/>
      </w:pPr>
      <w:rPr>
        <w:rFonts w:cs="Times New Roman" w:hint="default"/>
      </w:rPr>
    </w:lvl>
    <w:lvl w:ilvl="8">
      <w:start w:val="1"/>
      <w:numFmt w:val="decimal"/>
      <w:lvlText w:val="%1.%2.%3.%4.%5.%6.%7.%8.%9"/>
      <w:lvlJc w:val="left"/>
      <w:pPr>
        <w:tabs>
          <w:tab w:val="num" w:pos="2352"/>
        </w:tabs>
        <w:ind w:left="2352" w:hanging="1440"/>
      </w:pPr>
      <w:rPr>
        <w:rFonts w:cs="Times New Roman" w:hint="default"/>
      </w:rPr>
    </w:lvl>
  </w:abstractNum>
  <w:abstractNum w:abstractNumId="46">
    <w:nsid w:val="3E5D3A8D"/>
    <w:multiLevelType w:val="hybridMultilevel"/>
    <w:tmpl w:val="84A64736"/>
    <w:lvl w:ilvl="0" w:tplc="1E60BE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EB32993"/>
    <w:multiLevelType w:val="hybridMultilevel"/>
    <w:tmpl w:val="82963E26"/>
    <w:lvl w:ilvl="0" w:tplc="1E60BE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3ED82F12"/>
    <w:multiLevelType w:val="hybridMultilevel"/>
    <w:tmpl w:val="1D5464A8"/>
    <w:lvl w:ilvl="0" w:tplc="1E60BE6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9">
    <w:nsid w:val="3F23584C"/>
    <w:multiLevelType w:val="hybridMultilevel"/>
    <w:tmpl w:val="B45013B8"/>
    <w:lvl w:ilvl="0" w:tplc="1E60BE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0">
    <w:nsid w:val="45AD4254"/>
    <w:multiLevelType w:val="hybridMultilevel"/>
    <w:tmpl w:val="5A26CD70"/>
    <w:lvl w:ilvl="0" w:tplc="1E60BE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1">
    <w:nsid w:val="47246153"/>
    <w:multiLevelType w:val="hybridMultilevel"/>
    <w:tmpl w:val="7C809618"/>
    <w:lvl w:ilvl="0" w:tplc="1E60BE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49CC4945"/>
    <w:multiLevelType w:val="hybridMultilevel"/>
    <w:tmpl w:val="581EF940"/>
    <w:lvl w:ilvl="0" w:tplc="1E60B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4B19481C"/>
    <w:multiLevelType w:val="hybridMultilevel"/>
    <w:tmpl w:val="EB189A86"/>
    <w:lvl w:ilvl="0" w:tplc="1E60BE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4D9B7A63"/>
    <w:multiLevelType w:val="multilevel"/>
    <w:tmpl w:val="F64AF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nsid w:val="4DCA0D15"/>
    <w:multiLevelType w:val="hybridMultilevel"/>
    <w:tmpl w:val="B588BCBE"/>
    <w:lvl w:ilvl="0" w:tplc="1E60BE6A">
      <w:start w:val="1"/>
      <w:numFmt w:val="bullet"/>
      <w:lvlText w:val=""/>
      <w:lvlJc w:val="left"/>
      <w:pPr>
        <w:ind w:left="1001" w:hanging="360"/>
      </w:pPr>
      <w:rPr>
        <w:rFonts w:ascii="Symbol" w:hAnsi="Symbol" w:hint="default"/>
        <w:sz w:val="24"/>
      </w:rPr>
    </w:lvl>
    <w:lvl w:ilvl="1" w:tplc="04190003" w:tentative="1">
      <w:start w:val="1"/>
      <w:numFmt w:val="bullet"/>
      <w:lvlText w:val="o"/>
      <w:lvlJc w:val="left"/>
      <w:pPr>
        <w:ind w:left="1721" w:hanging="360"/>
      </w:pPr>
      <w:rPr>
        <w:rFonts w:ascii="Courier New" w:hAnsi="Courier New" w:cs="Courier New" w:hint="default"/>
      </w:rPr>
    </w:lvl>
    <w:lvl w:ilvl="2" w:tplc="04190005" w:tentative="1">
      <w:start w:val="1"/>
      <w:numFmt w:val="bullet"/>
      <w:lvlText w:val=""/>
      <w:lvlJc w:val="left"/>
      <w:pPr>
        <w:ind w:left="2441" w:hanging="360"/>
      </w:pPr>
      <w:rPr>
        <w:rFonts w:ascii="Wingdings" w:hAnsi="Wingdings" w:hint="default"/>
      </w:rPr>
    </w:lvl>
    <w:lvl w:ilvl="3" w:tplc="04190001" w:tentative="1">
      <w:start w:val="1"/>
      <w:numFmt w:val="bullet"/>
      <w:lvlText w:val=""/>
      <w:lvlJc w:val="left"/>
      <w:pPr>
        <w:ind w:left="3161" w:hanging="360"/>
      </w:pPr>
      <w:rPr>
        <w:rFonts w:ascii="Symbol" w:hAnsi="Symbol" w:hint="default"/>
      </w:rPr>
    </w:lvl>
    <w:lvl w:ilvl="4" w:tplc="04190003" w:tentative="1">
      <w:start w:val="1"/>
      <w:numFmt w:val="bullet"/>
      <w:lvlText w:val="o"/>
      <w:lvlJc w:val="left"/>
      <w:pPr>
        <w:ind w:left="3881" w:hanging="360"/>
      </w:pPr>
      <w:rPr>
        <w:rFonts w:ascii="Courier New" w:hAnsi="Courier New" w:cs="Courier New" w:hint="default"/>
      </w:rPr>
    </w:lvl>
    <w:lvl w:ilvl="5" w:tplc="04190005" w:tentative="1">
      <w:start w:val="1"/>
      <w:numFmt w:val="bullet"/>
      <w:lvlText w:val=""/>
      <w:lvlJc w:val="left"/>
      <w:pPr>
        <w:ind w:left="4601" w:hanging="360"/>
      </w:pPr>
      <w:rPr>
        <w:rFonts w:ascii="Wingdings" w:hAnsi="Wingdings" w:hint="default"/>
      </w:rPr>
    </w:lvl>
    <w:lvl w:ilvl="6" w:tplc="04190001" w:tentative="1">
      <w:start w:val="1"/>
      <w:numFmt w:val="bullet"/>
      <w:lvlText w:val=""/>
      <w:lvlJc w:val="left"/>
      <w:pPr>
        <w:ind w:left="5321" w:hanging="360"/>
      </w:pPr>
      <w:rPr>
        <w:rFonts w:ascii="Symbol" w:hAnsi="Symbol" w:hint="default"/>
      </w:rPr>
    </w:lvl>
    <w:lvl w:ilvl="7" w:tplc="04190003" w:tentative="1">
      <w:start w:val="1"/>
      <w:numFmt w:val="bullet"/>
      <w:lvlText w:val="o"/>
      <w:lvlJc w:val="left"/>
      <w:pPr>
        <w:ind w:left="6041" w:hanging="360"/>
      </w:pPr>
      <w:rPr>
        <w:rFonts w:ascii="Courier New" w:hAnsi="Courier New" w:cs="Courier New" w:hint="default"/>
      </w:rPr>
    </w:lvl>
    <w:lvl w:ilvl="8" w:tplc="04190005" w:tentative="1">
      <w:start w:val="1"/>
      <w:numFmt w:val="bullet"/>
      <w:lvlText w:val=""/>
      <w:lvlJc w:val="left"/>
      <w:pPr>
        <w:ind w:left="6761" w:hanging="360"/>
      </w:pPr>
      <w:rPr>
        <w:rFonts w:ascii="Wingdings" w:hAnsi="Wingdings" w:hint="default"/>
      </w:rPr>
    </w:lvl>
  </w:abstractNum>
  <w:abstractNum w:abstractNumId="56">
    <w:nsid w:val="4ECC1B2F"/>
    <w:multiLevelType w:val="hybridMultilevel"/>
    <w:tmpl w:val="C9263C62"/>
    <w:lvl w:ilvl="0" w:tplc="1E60B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52716E1D"/>
    <w:multiLevelType w:val="hybridMultilevel"/>
    <w:tmpl w:val="AE0443FC"/>
    <w:lvl w:ilvl="0" w:tplc="1E60BE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53B20C74"/>
    <w:multiLevelType w:val="hybridMultilevel"/>
    <w:tmpl w:val="F21CBF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53BE6BFE"/>
    <w:multiLevelType w:val="multilevel"/>
    <w:tmpl w:val="616E5842"/>
    <w:lvl w:ilvl="0">
      <w:start w:val="4"/>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0">
    <w:nsid w:val="5B1E6471"/>
    <w:multiLevelType w:val="multilevel"/>
    <w:tmpl w:val="095ED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nsid w:val="5C3B1970"/>
    <w:multiLevelType w:val="hybridMultilevel"/>
    <w:tmpl w:val="230035F6"/>
    <w:lvl w:ilvl="0" w:tplc="1E60BE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63A9088B"/>
    <w:multiLevelType w:val="hybridMultilevel"/>
    <w:tmpl w:val="CE6EE518"/>
    <w:lvl w:ilvl="0" w:tplc="1E60B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nsid w:val="6A4104A7"/>
    <w:multiLevelType w:val="hybridMultilevel"/>
    <w:tmpl w:val="132CD8DC"/>
    <w:lvl w:ilvl="0" w:tplc="1E60BE6A">
      <w:start w:val="1"/>
      <w:numFmt w:val="bullet"/>
      <w:lvlText w:val=""/>
      <w:lvlJc w:val="left"/>
      <w:pPr>
        <w:ind w:left="1081" w:hanging="360"/>
      </w:pPr>
      <w:rPr>
        <w:rFonts w:ascii="Symbol" w:hAnsi="Symbol" w:hint="default"/>
      </w:rPr>
    </w:lvl>
    <w:lvl w:ilvl="1" w:tplc="04190003" w:tentative="1">
      <w:start w:val="1"/>
      <w:numFmt w:val="bullet"/>
      <w:lvlText w:val="o"/>
      <w:lvlJc w:val="left"/>
      <w:pPr>
        <w:ind w:left="1801" w:hanging="360"/>
      </w:pPr>
      <w:rPr>
        <w:rFonts w:ascii="Courier New" w:hAnsi="Courier New" w:cs="Courier New" w:hint="default"/>
      </w:rPr>
    </w:lvl>
    <w:lvl w:ilvl="2" w:tplc="04190005" w:tentative="1">
      <w:start w:val="1"/>
      <w:numFmt w:val="bullet"/>
      <w:lvlText w:val=""/>
      <w:lvlJc w:val="left"/>
      <w:pPr>
        <w:ind w:left="2521" w:hanging="360"/>
      </w:pPr>
      <w:rPr>
        <w:rFonts w:ascii="Wingdings" w:hAnsi="Wingdings" w:hint="default"/>
      </w:rPr>
    </w:lvl>
    <w:lvl w:ilvl="3" w:tplc="04190001" w:tentative="1">
      <w:start w:val="1"/>
      <w:numFmt w:val="bullet"/>
      <w:lvlText w:val=""/>
      <w:lvlJc w:val="left"/>
      <w:pPr>
        <w:ind w:left="3241" w:hanging="360"/>
      </w:pPr>
      <w:rPr>
        <w:rFonts w:ascii="Symbol" w:hAnsi="Symbol" w:hint="default"/>
      </w:rPr>
    </w:lvl>
    <w:lvl w:ilvl="4" w:tplc="04190003" w:tentative="1">
      <w:start w:val="1"/>
      <w:numFmt w:val="bullet"/>
      <w:lvlText w:val="o"/>
      <w:lvlJc w:val="left"/>
      <w:pPr>
        <w:ind w:left="3961" w:hanging="360"/>
      </w:pPr>
      <w:rPr>
        <w:rFonts w:ascii="Courier New" w:hAnsi="Courier New" w:cs="Courier New" w:hint="default"/>
      </w:rPr>
    </w:lvl>
    <w:lvl w:ilvl="5" w:tplc="04190005" w:tentative="1">
      <w:start w:val="1"/>
      <w:numFmt w:val="bullet"/>
      <w:lvlText w:val=""/>
      <w:lvlJc w:val="left"/>
      <w:pPr>
        <w:ind w:left="4681" w:hanging="360"/>
      </w:pPr>
      <w:rPr>
        <w:rFonts w:ascii="Wingdings" w:hAnsi="Wingdings" w:hint="default"/>
      </w:rPr>
    </w:lvl>
    <w:lvl w:ilvl="6" w:tplc="04190001" w:tentative="1">
      <w:start w:val="1"/>
      <w:numFmt w:val="bullet"/>
      <w:lvlText w:val=""/>
      <w:lvlJc w:val="left"/>
      <w:pPr>
        <w:ind w:left="5401" w:hanging="360"/>
      </w:pPr>
      <w:rPr>
        <w:rFonts w:ascii="Symbol" w:hAnsi="Symbol" w:hint="default"/>
      </w:rPr>
    </w:lvl>
    <w:lvl w:ilvl="7" w:tplc="04190003" w:tentative="1">
      <w:start w:val="1"/>
      <w:numFmt w:val="bullet"/>
      <w:lvlText w:val="o"/>
      <w:lvlJc w:val="left"/>
      <w:pPr>
        <w:ind w:left="6121" w:hanging="360"/>
      </w:pPr>
      <w:rPr>
        <w:rFonts w:ascii="Courier New" w:hAnsi="Courier New" w:cs="Courier New" w:hint="default"/>
      </w:rPr>
    </w:lvl>
    <w:lvl w:ilvl="8" w:tplc="04190005" w:tentative="1">
      <w:start w:val="1"/>
      <w:numFmt w:val="bullet"/>
      <w:lvlText w:val=""/>
      <w:lvlJc w:val="left"/>
      <w:pPr>
        <w:ind w:left="6841" w:hanging="360"/>
      </w:pPr>
      <w:rPr>
        <w:rFonts w:ascii="Wingdings" w:hAnsi="Wingdings" w:hint="default"/>
      </w:rPr>
    </w:lvl>
  </w:abstractNum>
  <w:abstractNum w:abstractNumId="64">
    <w:nsid w:val="6A643A88"/>
    <w:multiLevelType w:val="hybridMultilevel"/>
    <w:tmpl w:val="612C460A"/>
    <w:lvl w:ilvl="0" w:tplc="1E60BE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6CBF2741"/>
    <w:multiLevelType w:val="hybridMultilevel"/>
    <w:tmpl w:val="3274F494"/>
    <w:lvl w:ilvl="0" w:tplc="1E60BE6A">
      <w:start w:val="1"/>
      <w:numFmt w:val="bullet"/>
      <w:lvlText w:val=""/>
      <w:lvlJc w:val="left"/>
      <w:pPr>
        <w:tabs>
          <w:tab w:val="num" w:pos="1620"/>
        </w:tabs>
        <w:ind w:left="1620" w:hanging="360"/>
      </w:pPr>
      <w:rPr>
        <w:rFonts w:ascii="Symbol" w:hAnsi="Symbol"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66">
    <w:nsid w:val="6E6C7E1E"/>
    <w:multiLevelType w:val="hybridMultilevel"/>
    <w:tmpl w:val="149262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nsid w:val="6FD17B25"/>
    <w:multiLevelType w:val="hybridMultilevel"/>
    <w:tmpl w:val="2A9CF58A"/>
    <w:lvl w:ilvl="0" w:tplc="1E60BE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6FED2A5B"/>
    <w:multiLevelType w:val="multilevel"/>
    <w:tmpl w:val="5E6233D2"/>
    <w:lvl w:ilvl="0">
      <w:start w:val="6"/>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9">
    <w:nsid w:val="72CF378A"/>
    <w:multiLevelType w:val="hybridMultilevel"/>
    <w:tmpl w:val="DCB8007E"/>
    <w:lvl w:ilvl="0" w:tplc="1E60BE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72E174FE"/>
    <w:multiLevelType w:val="hybridMultilevel"/>
    <w:tmpl w:val="82E06A24"/>
    <w:lvl w:ilvl="0" w:tplc="1E60B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nsid w:val="7500426C"/>
    <w:multiLevelType w:val="hybridMultilevel"/>
    <w:tmpl w:val="3E9C4E7E"/>
    <w:lvl w:ilvl="0" w:tplc="1E60BE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75796389"/>
    <w:multiLevelType w:val="hybridMultilevel"/>
    <w:tmpl w:val="11C88D3E"/>
    <w:lvl w:ilvl="0" w:tplc="1E60B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77EA259B"/>
    <w:multiLevelType w:val="hybridMultilevel"/>
    <w:tmpl w:val="D8BE8A36"/>
    <w:lvl w:ilvl="0" w:tplc="1E60BE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78A05308"/>
    <w:multiLevelType w:val="hybridMultilevel"/>
    <w:tmpl w:val="D1CE4EBA"/>
    <w:lvl w:ilvl="0" w:tplc="9786659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5">
    <w:nsid w:val="78C562B9"/>
    <w:multiLevelType w:val="hybridMultilevel"/>
    <w:tmpl w:val="9FCE19B2"/>
    <w:lvl w:ilvl="0" w:tplc="1E60B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nsid w:val="79620183"/>
    <w:multiLevelType w:val="hybridMultilevel"/>
    <w:tmpl w:val="A698A4A4"/>
    <w:lvl w:ilvl="0" w:tplc="1E60BE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7AB118A9"/>
    <w:multiLevelType w:val="hybridMultilevel"/>
    <w:tmpl w:val="DFD0E8D0"/>
    <w:lvl w:ilvl="0" w:tplc="1E60BE6A">
      <w:start w:val="1"/>
      <w:numFmt w:val="bullet"/>
      <w:lvlText w:val=""/>
      <w:lvlJc w:val="left"/>
      <w:pPr>
        <w:ind w:left="1282" w:hanging="360"/>
      </w:pPr>
      <w:rPr>
        <w:rFonts w:ascii="Symbol" w:hAnsi="Symbol" w:hint="default"/>
      </w:rPr>
    </w:lvl>
    <w:lvl w:ilvl="1" w:tplc="04190003" w:tentative="1">
      <w:start w:val="1"/>
      <w:numFmt w:val="bullet"/>
      <w:lvlText w:val="o"/>
      <w:lvlJc w:val="left"/>
      <w:pPr>
        <w:ind w:left="2002" w:hanging="360"/>
      </w:pPr>
      <w:rPr>
        <w:rFonts w:ascii="Courier New" w:hAnsi="Courier New" w:cs="Courier New" w:hint="default"/>
      </w:rPr>
    </w:lvl>
    <w:lvl w:ilvl="2" w:tplc="04190005" w:tentative="1">
      <w:start w:val="1"/>
      <w:numFmt w:val="bullet"/>
      <w:lvlText w:val=""/>
      <w:lvlJc w:val="left"/>
      <w:pPr>
        <w:ind w:left="2722" w:hanging="360"/>
      </w:pPr>
      <w:rPr>
        <w:rFonts w:ascii="Wingdings" w:hAnsi="Wingdings" w:hint="default"/>
      </w:rPr>
    </w:lvl>
    <w:lvl w:ilvl="3" w:tplc="04190001" w:tentative="1">
      <w:start w:val="1"/>
      <w:numFmt w:val="bullet"/>
      <w:lvlText w:val=""/>
      <w:lvlJc w:val="left"/>
      <w:pPr>
        <w:ind w:left="3442" w:hanging="360"/>
      </w:pPr>
      <w:rPr>
        <w:rFonts w:ascii="Symbol" w:hAnsi="Symbol" w:hint="default"/>
      </w:rPr>
    </w:lvl>
    <w:lvl w:ilvl="4" w:tplc="04190003" w:tentative="1">
      <w:start w:val="1"/>
      <w:numFmt w:val="bullet"/>
      <w:lvlText w:val="o"/>
      <w:lvlJc w:val="left"/>
      <w:pPr>
        <w:ind w:left="4162" w:hanging="360"/>
      </w:pPr>
      <w:rPr>
        <w:rFonts w:ascii="Courier New" w:hAnsi="Courier New" w:cs="Courier New" w:hint="default"/>
      </w:rPr>
    </w:lvl>
    <w:lvl w:ilvl="5" w:tplc="04190005" w:tentative="1">
      <w:start w:val="1"/>
      <w:numFmt w:val="bullet"/>
      <w:lvlText w:val=""/>
      <w:lvlJc w:val="left"/>
      <w:pPr>
        <w:ind w:left="4882" w:hanging="360"/>
      </w:pPr>
      <w:rPr>
        <w:rFonts w:ascii="Wingdings" w:hAnsi="Wingdings" w:hint="default"/>
      </w:rPr>
    </w:lvl>
    <w:lvl w:ilvl="6" w:tplc="04190001" w:tentative="1">
      <w:start w:val="1"/>
      <w:numFmt w:val="bullet"/>
      <w:lvlText w:val=""/>
      <w:lvlJc w:val="left"/>
      <w:pPr>
        <w:ind w:left="5602" w:hanging="360"/>
      </w:pPr>
      <w:rPr>
        <w:rFonts w:ascii="Symbol" w:hAnsi="Symbol" w:hint="default"/>
      </w:rPr>
    </w:lvl>
    <w:lvl w:ilvl="7" w:tplc="04190003" w:tentative="1">
      <w:start w:val="1"/>
      <w:numFmt w:val="bullet"/>
      <w:lvlText w:val="o"/>
      <w:lvlJc w:val="left"/>
      <w:pPr>
        <w:ind w:left="6322" w:hanging="360"/>
      </w:pPr>
      <w:rPr>
        <w:rFonts w:ascii="Courier New" w:hAnsi="Courier New" w:cs="Courier New" w:hint="default"/>
      </w:rPr>
    </w:lvl>
    <w:lvl w:ilvl="8" w:tplc="04190005" w:tentative="1">
      <w:start w:val="1"/>
      <w:numFmt w:val="bullet"/>
      <w:lvlText w:val=""/>
      <w:lvlJc w:val="left"/>
      <w:pPr>
        <w:ind w:left="7042" w:hanging="360"/>
      </w:pPr>
      <w:rPr>
        <w:rFonts w:ascii="Wingdings" w:hAnsi="Wingdings" w:hint="default"/>
      </w:rPr>
    </w:lvl>
  </w:abstractNum>
  <w:abstractNum w:abstractNumId="78">
    <w:nsid w:val="7C56527E"/>
    <w:multiLevelType w:val="hybridMultilevel"/>
    <w:tmpl w:val="6E84496C"/>
    <w:lvl w:ilvl="0" w:tplc="1E60BE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7CFE5D82"/>
    <w:multiLevelType w:val="hybridMultilevel"/>
    <w:tmpl w:val="5B00AAD0"/>
    <w:lvl w:ilvl="0" w:tplc="1E60B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nsid w:val="7E037E0E"/>
    <w:multiLevelType w:val="hybridMultilevel"/>
    <w:tmpl w:val="4FD89A12"/>
    <w:lvl w:ilvl="0" w:tplc="1E60B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5"/>
  </w:num>
  <w:num w:numId="7">
    <w:abstractNumId w:val="49"/>
  </w:num>
  <w:num w:numId="8">
    <w:abstractNumId w:val="36"/>
  </w:num>
  <w:num w:numId="9">
    <w:abstractNumId w:val="65"/>
  </w:num>
  <w:num w:numId="10">
    <w:abstractNumId w:val="45"/>
  </w:num>
  <w:num w:numId="11">
    <w:abstractNumId w:val="50"/>
  </w:num>
  <w:num w:numId="12">
    <w:abstractNumId w:val="5"/>
  </w:num>
  <w:num w:numId="13">
    <w:abstractNumId w:val="6"/>
  </w:num>
  <w:num w:numId="14">
    <w:abstractNumId w:val="7"/>
  </w:num>
  <w:num w:numId="15">
    <w:abstractNumId w:val="8"/>
  </w:num>
  <w:num w:numId="16">
    <w:abstractNumId w:val="9"/>
  </w:num>
  <w:num w:numId="17">
    <w:abstractNumId w:val="10"/>
  </w:num>
  <w:num w:numId="18">
    <w:abstractNumId w:val="11"/>
  </w:num>
  <w:num w:numId="19">
    <w:abstractNumId w:val="12"/>
  </w:num>
  <w:num w:numId="20">
    <w:abstractNumId w:val="13"/>
  </w:num>
  <w:num w:numId="21">
    <w:abstractNumId w:val="14"/>
  </w:num>
  <w:num w:numId="22">
    <w:abstractNumId w:val="15"/>
  </w:num>
  <w:num w:numId="23">
    <w:abstractNumId w:val="16"/>
  </w:num>
  <w:num w:numId="24">
    <w:abstractNumId w:val="64"/>
  </w:num>
  <w:num w:numId="25">
    <w:abstractNumId w:val="53"/>
  </w:num>
  <w:num w:numId="26">
    <w:abstractNumId w:val="67"/>
  </w:num>
  <w:num w:numId="27">
    <w:abstractNumId w:val="17"/>
  </w:num>
  <w:num w:numId="28">
    <w:abstractNumId w:val="71"/>
  </w:num>
  <w:num w:numId="29">
    <w:abstractNumId w:val="30"/>
  </w:num>
  <w:num w:numId="30">
    <w:abstractNumId w:val="69"/>
  </w:num>
  <w:num w:numId="31">
    <w:abstractNumId w:val="77"/>
  </w:num>
  <w:num w:numId="32">
    <w:abstractNumId w:val="48"/>
  </w:num>
  <w:num w:numId="33">
    <w:abstractNumId w:val="35"/>
  </w:num>
  <w:num w:numId="34">
    <w:abstractNumId w:val="63"/>
  </w:num>
  <w:num w:numId="35">
    <w:abstractNumId w:val="39"/>
  </w:num>
  <w:num w:numId="36">
    <w:abstractNumId w:val="61"/>
  </w:num>
  <w:num w:numId="37">
    <w:abstractNumId w:val="25"/>
  </w:num>
  <w:num w:numId="38">
    <w:abstractNumId w:val="18"/>
  </w:num>
  <w:num w:numId="39">
    <w:abstractNumId w:val="21"/>
  </w:num>
  <w:num w:numId="40">
    <w:abstractNumId w:val="46"/>
  </w:num>
  <w:num w:numId="41">
    <w:abstractNumId w:val="32"/>
  </w:num>
  <w:num w:numId="42">
    <w:abstractNumId w:val="79"/>
  </w:num>
  <w:num w:numId="43">
    <w:abstractNumId w:val="20"/>
  </w:num>
  <w:num w:numId="44">
    <w:abstractNumId w:val="70"/>
  </w:num>
  <w:num w:numId="45">
    <w:abstractNumId w:val="33"/>
  </w:num>
  <w:num w:numId="46">
    <w:abstractNumId w:val="72"/>
  </w:num>
  <w:num w:numId="47">
    <w:abstractNumId w:val="75"/>
  </w:num>
  <w:num w:numId="48">
    <w:abstractNumId w:val="28"/>
  </w:num>
  <w:num w:numId="49">
    <w:abstractNumId w:val="19"/>
  </w:num>
  <w:num w:numId="50">
    <w:abstractNumId w:val="44"/>
  </w:num>
  <w:num w:numId="51">
    <w:abstractNumId w:val="24"/>
  </w:num>
  <w:num w:numId="52">
    <w:abstractNumId w:val="43"/>
  </w:num>
  <w:num w:numId="53">
    <w:abstractNumId w:val="52"/>
  </w:num>
  <w:num w:numId="54">
    <w:abstractNumId w:val="38"/>
  </w:num>
  <w:num w:numId="55">
    <w:abstractNumId w:val="26"/>
  </w:num>
  <w:num w:numId="56">
    <w:abstractNumId w:val="80"/>
  </w:num>
  <w:num w:numId="57">
    <w:abstractNumId w:val="78"/>
  </w:num>
  <w:num w:numId="58">
    <w:abstractNumId w:val="51"/>
  </w:num>
  <w:num w:numId="59">
    <w:abstractNumId w:val="41"/>
  </w:num>
  <w:num w:numId="60">
    <w:abstractNumId w:val="23"/>
  </w:num>
  <w:num w:numId="61">
    <w:abstractNumId w:val="37"/>
  </w:num>
  <w:num w:numId="62">
    <w:abstractNumId w:val="56"/>
  </w:num>
  <w:num w:numId="63">
    <w:abstractNumId w:val="31"/>
  </w:num>
  <w:num w:numId="64">
    <w:abstractNumId w:val="29"/>
  </w:num>
  <w:num w:numId="65">
    <w:abstractNumId w:val="47"/>
  </w:num>
  <w:num w:numId="66">
    <w:abstractNumId w:val="34"/>
  </w:num>
  <w:num w:numId="67">
    <w:abstractNumId w:val="62"/>
  </w:num>
  <w:num w:numId="68">
    <w:abstractNumId w:val="40"/>
  </w:num>
  <w:num w:numId="69">
    <w:abstractNumId w:val="76"/>
  </w:num>
  <w:num w:numId="70">
    <w:abstractNumId w:val="74"/>
  </w:num>
  <w:num w:numId="71">
    <w:abstractNumId w:val="57"/>
  </w:num>
  <w:num w:numId="72">
    <w:abstractNumId w:val="73"/>
  </w:num>
  <w:num w:numId="73">
    <w:abstractNumId w:val="59"/>
  </w:num>
  <w:num w:numId="74">
    <w:abstractNumId w:val="68"/>
  </w:num>
  <w:num w:numId="75">
    <w:abstractNumId w:val="27"/>
  </w:num>
  <w:num w:numId="76">
    <w:abstractNumId w:val="66"/>
  </w:num>
  <w:num w:numId="77">
    <w:abstractNumId w:val="58"/>
  </w:num>
  <w:num w:numId="78">
    <w:abstractNumId w:val="22"/>
  </w:num>
  <w:num w:numId="79">
    <w:abstractNumId w:val="42"/>
  </w:num>
  <w:num w:numId="80">
    <w:abstractNumId w:val="60"/>
  </w:num>
  <w:num w:numId="81">
    <w:abstractNumId w:val="54"/>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F1A"/>
    <w:rsid w:val="000009BA"/>
    <w:rsid w:val="00013739"/>
    <w:rsid w:val="000333D9"/>
    <w:rsid w:val="00041E4F"/>
    <w:rsid w:val="00046BF7"/>
    <w:rsid w:val="00067A32"/>
    <w:rsid w:val="00074F67"/>
    <w:rsid w:val="00080153"/>
    <w:rsid w:val="00087A49"/>
    <w:rsid w:val="00094A34"/>
    <w:rsid w:val="00095DFD"/>
    <w:rsid w:val="00096E59"/>
    <w:rsid w:val="000A4364"/>
    <w:rsid w:val="000A4B1A"/>
    <w:rsid w:val="000B5AD8"/>
    <w:rsid w:val="000C250A"/>
    <w:rsid w:val="000C363D"/>
    <w:rsid w:val="000D3777"/>
    <w:rsid w:val="000E3D0D"/>
    <w:rsid w:val="000E4A37"/>
    <w:rsid w:val="000E51FD"/>
    <w:rsid w:val="000E5DBB"/>
    <w:rsid w:val="000F0900"/>
    <w:rsid w:val="000F7FB3"/>
    <w:rsid w:val="001120B6"/>
    <w:rsid w:val="00114261"/>
    <w:rsid w:val="0011466D"/>
    <w:rsid w:val="00116FDE"/>
    <w:rsid w:val="00123892"/>
    <w:rsid w:val="00133A45"/>
    <w:rsid w:val="00135A14"/>
    <w:rsid w:val="00140898"/>
    <w:rsid w:val="001573B8"/>
    <w:rsid w:val="0016677F"/>
    <w:rsid w:val="00171F60"/>
    <w:rsid w:val="00182BE8"/>
    <w:rsid w:val="001845BC"/>
    <w:rsid w:val="00192873"/>
    <w:rsid w:val="00195095"/>
    <w:rsid w:val="001954D7"/>
    <w:rsid w:val="00196F85"/>
    <w:rsid w:val="001A3917"/>
    <w:rsid w:val="001B5D61"/>
    <w:rsid w:val="001B7A79"/>
    <w:rsid w:val="001C7C95"/>
    <w:rsid w:val="001D0701"/>
    <w:rsid w:val="001F7A12"/>
    <w:rsid w:val="002251E4"/>
    <w:rsid w:val="00233C6E"/>
    <w:rsid w:val="00257FD8"/>
    <w:rsid w:val="00265615"/>
    <w:rsid w:val="002774FB"/>
    <w:rsid w:val="0028312B"/>
    <w:rsid w:val="002A3694"/>
    <w:rsid w:val="002A4734"/>
    <w:rsid w:val="002A65EF"/>
    <w:rsid w:val="002B558D"/>
    <w:rsid w:val="002C20A9"/>
    <w:rsid w:val="002C2AF0"/>
    <w:rsid w:val="002C33D3"/>
    <w:rsid w:val="002C36FF"/>
    <w:rsid w:val="002D186F"/>
    <w:rsid w:val="002D28A5"/>
    <w:rsid w:val="002E7756"/>
    <w:rsid w:val="002F10F0"/>
    <w:rsid w:val="002F285A"/>
    <w:rsid w:val="002F2A53"/>
    <w:rsid w:val="00307091"/>
    <w:rsid w:val="00312A04"/>
    <w:rsid w:val="00312CFD"/>
    <w:rsid w:val="00320CC7"/>
    <w:rsid w:val="00322A70"/>
    <w:rsid w:val="0033447F"/>
    <w:rsid w:val="00337402"/>
    <w:rsid w:val="00337C30"/>
    <w:rsid w:val="00352CEB"/>
    <w:rsid w:val="003540B6"/>
    <w:rsid w:val="00354B4E"/>
    <w:rsid w:val="00377573"/>
    <w:rsid w:val="00382C03"/>
    <w:rsid w:val="00391047"/>
    <w:rsid w:val="003A3108"/>
    <w:rsid w:val="003A6995"/>
    <w:rsid w:val="003A7549"/>
    <w:rsid w:val="003B0062"/>
    <w:rsid w:val="003B206D"/>
    <w:rsid w:val="003B257A"/>
    <w:rsid w:val="003B3C5F"/>
    <w:rsid w:val="003B4672"/>
    <w:rsid w:val="003C773C"/>
    <w:rsid w:val="003D26E5"/>
    <w:rsid w:val="003D6F86"/>
    <w:rsid w:val="00401522"/>
    <w:rsid w:val="004030D7"/>
    <w:rsid w:val="00406506"/>
    <w:rsid w:val="004134DE"/>
    <w:rsid w:val="00427B82"/>
    <w:rsid w:val="00456335"/>
    <w:rsid w:val="00462309"/>
    <w:rsid w:val="00466675"/>
    <w:rsid w:val="004704A8"/>
    <w:rsid w:val="00473F2F"/>
    <w:rsid w:val="00476C7C"/>
    <w:rsid w:val="00482025"/>
    <w:rsid w:val="00493668"/>
    <w:rsid w:val="004B6F14"/>
    <w:rsid w:val="004B6F9D"/>
    <w:rsid w:val="004C2249"/>
    <w:rsid w:val="004C6DD2"/>
    <w:rsid w:val="004D31EE"/>
    <w:rsid w:val="004F4A99"/>
    <w:rsid w:val="00500FAB"/>
    <w:rsid w:val="005017D3"/>
    <w:rsid w:val="00512ED9"/>
    <w:rsid w:val="00515485"/>
    <w:rsid w:val="0051747B"/>
    <w:rsid w:val="005211B3"/>
    <w:rsid w:val="00524938"/>
    <w:rsid w:val="00532C8D"/>
    <w:rsid w:val="005334F1"/>
    <w:rsid w:val="00545A2D"/>
    <w:rsid w:val="0055677E"/>
    <w:rsid w:val="005627A1"/>
    <w:rsid w:val="00566D37"/>
    <w:rsid w:val="005775AD"/>
    <w:rsid w:val="00593993"/>
    <w:rsid w:val="005973EB"/>
    <w:rsid w:val="005A3B89"/>
    <w:rsid w:val="005A7899"/>
    <w:rsid w:val="005C3623"/>
    <w:rsid w:val="005C421A"/>
    <w:rsid w:val="005D576E"/>
    <w:rsid w:val="005E0452"/>
    <w:rsid w:val="005E4D3E"/>
    <w:rsid w:val="005E5219"/>
    <w:rsid w:val="006110C0"/>
    <w:rsid w:val="00617F58"/>
    <w:rsid w:val="00630611"/>
    <w:rsid w:val="00635AB6"/>
    <w:rsid w:val="006465B9"/>
    <w:rsid w:val="006542AC"/>
    <w:rsid w:val="00656D92"/>
    <w:rsid w:val="006733DE"/>
    <w:rsid w:val="006748A1"/>
    <w:rsid w:val="00676138"/>
    <w:rsid w:val="006811D3"/>
    <w:rsid w:val="00683408"/>
    <w:rsid w:val="006A4E71"/>
    <w:rsid w:val="006B320D"/>
    <w:rsid w:val="006C6DA0"/>
    <w:rsid w:val="006D3698"/>
    <w:rsid w:val="006E138E"/>
    <w:rsid w:val="006F1B6F"/>
    <w:rsid w:val="006F4BFE"/>
    <w:rsid w:val="006F4D74"/>
    <w:rsid w:val="006F6EE2"/>
    <w:rsid w:val="00704590"/>
    <w:rsid w:val="00716FFC"/>
    <w:rsid w:val="007222E3"/>
    <w:rsid w:val="00725AAD"/>
    <w:rsid w:val="007310AD"/>
    <w:rsid w:val="007334FB"/>
    <w:rsid w:val="0074060A"/>
    <w:rsid w:val="00762FC7"/>
    <w:rsid w:val="007804BC"/>
    <w:rsid w:val="00784DA0"/>
    <w:rsid w:val="00794F45"/>
    <w:rsid w:val="007A140C"/>
    <w:rsid w:val="007A2DCA"/>
    <w:rsid w:val="007B492C"/>
    <w:rsid w:val="007C1611"/>
    <w:rsid w:val="007C4055"/>
    <w:rsid w:val="007C7378"/>
    <w:rsid w:val="007E053F"/>
    <w:rsid w:val="007E0644"/>
    <w:rsid w:val="007F576B"/>
    <w:rsid w:val="007F655E"/>
    <w:rsid w:val="008055D0"/>
    <w:rsid w:val="00815DCB"/>
    <w:rsid w:val="00817A87"/>
    <w:rsid w:val="00840B08"/>
    <w:rsid w:val="0084455B"/>
    <w:rsid w:val="00844E9C"/>
    <w:rsid w:val="00845E44"/>
    <w:rsid w:val="008462F0"/>
    <w:rsid w:val="00853585"/>
    <w:rsid w:val="00854DE3"/>
    <w:rsid w:val="008669DF"/>
    <w:rsid w:val="00873308"/>
    <w:rsid w:val="008768D7"/>
    <w:rsid w:val="00881781"/>
    <w:rsid w:val="0089581C"/>
    <w:rsid w:val="008979B2"/>
    <w:rsid w:val="008A49E9"/>
    <w:rsid w:val="008A551F"/>
    <w:rsid w:val="008B0A40"/>
    <w:rsid w:val="008B1A9C"/>
    <w:rsid w:val="008B6E6C"/>
    <w:rsid w:val="008B722A"/>
    <w:rsid w:val="008D04C7"/>
    <w:rsid w:val="008F79F8"/>
    <w:rsid w:val="0090107D"/>
    <w:rsid w:val="00902689"/>
    <w:rsid w:val="00920CDD"/>
    <w:rsid w:val="00924E40"/>
    <w:rsid w:val="009311B7"/>
    <w:rsid w:val="009345C2"/>
    <w:rsid w:val="00937908"/>
    <w:rsid w:val="00942873"/>
    <w:rsid w:val="009465AD"/>
    <w:rsid w:val="009605AB"/>
    <w:rsid w:val="00963AFE"/>
    <w:rsid w:val="00966020"/>
    <w:rsid w:val="009839C7"/>
    <w:rsid w:val="00983E27"/>
    <w:rsid w:val="009A1290"/>
    <w:rsid w:val="009B5607"/>
    <w:rsid w:val="009B658D"/>
    <w:rsid w:val="009D0C91"/>
    <w:rsid w:val="009E2C25"/>
    <w:rsid w:val="009F0DAD"/>
    <w:rsid w:val="009F11AC"/>
    <w:rsid w:val="009F26AA"/>
    <w:rsid w:val="009F4A50"/>
    <w:rsid w:val="009F5B73"/>
    <w:rsid w:val="00A015D5"/>
    <w:rsid w:val="00A14A0B"/>
    <w:rsid w:val="00A15B61"/>
    <w:rsid w:val="00A21EB5"/>
    <w:rsid w:val="00A27E66"/>
    <w:rsid w:val="00A3366A"/>
    <w:rsid w:val="00A33EF8"/>
    <w:rsid w:val="00A519A1"/>
    <w:rsid w:val="00A629F8"/>
    <w:rsid w:val="00A649DA"/>
    <w:rsid w:val="00A84C88"/>
    <w:rsid w:val="00A97559"/>
    <w:rsid w:val="00AA3E38"/>
    <w:rsid w:val="00AA4AD3"/>
    <w:rsid w:val="00AA5497"/>
    <w:rsid w:val="00AA73A0"/>
    <w:rsid w:val="00AB00D4"/>
    <w:rsid w:val="00AB0A0F"/>
    <w:rsid w:val="00AC5E05"/>
    <w:rsid w:val="00AE0231"/>
    <w:rsid w:val="00AE2C51"/>
    <w:rsid w:val="00B00C40"/>
    <w:rsid w:val="00B01923"/>
    <w:rsid w:val="00B03E18"/>
    <w:rsid w:val="00B048D0"/>
    <w:rsid w:val="00B245BB"/>
    <w:rsid w:val="00B2462E"/>
    <w:rsid w:val="00B279CA"/>
    <w:rsid w:val="00B33BBC"/>
    <w:rsid w:val="00B6571D"/>
    <w:rsid w:val="00B6701A"/>
    <w:rsid w:val="00B74198"/>
    <w:rsid w:val="00B76A32"/>
    <w:rsid w:val="00B97948"/>
    <w:rsid w:val="00BA0C55"/>
    <w:rsid w:val="00BA4393"/>
    <w:rsid w:val="00BA7008"/>
    <w:rsid w:val="00BA73F2"/>
    <w:rsid w:val="00BB4FD8"/>
    <w:rsid w:val="00BB595E"/>
    <w:rsid w:val="00BC676B"/>
    <w:rsid w:val="00BD2CC2"/>
    <w:rsid w:val="00BE23B1"/>
    <w:rsid w:val="00BF477B"/>
    <w:rsid w:val="00C00361"/>
    <w:rsid w:val="00C00B5A"/>
    <w:rsid w:val="00C14350"/>
    <w:rsid w:val="00C17ECC"/>
    <w:rsid w:val="00C218FF"/>
    <w:rsid w:val="00C334BB"/>
    <w:rsid w:val="00C63EDA"/>
    <w:rsid w:val="00C7678B"/>
    <w:rsid w:val="00C85E98"/>
    <w:rsid w:val="00C902A7"/>
    <w:rsid w:val="00C9244B"/>
    <w:rsid w:val="00CC7420"/>
    <w:rsid w:val="00CE21D0"/>
    <w:rsid w:val="00CE2F9E"/>
    <w:rsid w:val="00CF4798"/>
    <w:rsid w:val="00D107C8"/>
    <w:rsid w:val="00D167DB"/>
    <w:rsid w:val="00D21E6C"/>
    <w:rsid w:val="00D243D1"/>
    <w:rsid w:val="00D26409"/>
    <w:rsid w:val="00D330A2"/>
    <w:rsid w:val="00D342A1"/>
    <w:rsid w:val="00D51BC3"/>
    <w:rsid w:val="00D533E7"/>
    <w:rsid w:val="00D63F1A"/>
    <w:rsid w:val="00D66F39"/>
    <w:rsid w:val="00D73E97"/>
    <w:rsid w:val="00D82A00"/>
    <w:rsid w:val="00D91345"/>
    <w:rsid w:val="00D93B3B"/>
    <w:rsid w:val="00DC25E1"/>
    <w:rsid w:val="00DD7E72"/>
    <w:rsid w:val="00DF2ACB"/>
    <w:rsid w:val="00E01502"/>
    <w:rsid w:val="00E03E41"/>
    <w:rsid w:val="00E24BB2"/>
    <w:rsid w:val="00E44388"/>
    <w:rsid w:val="00E4515C"/>
    <w:rsid w:val="00E45854"/>
    <w:rsid w:val="00E47903"/>
    <w:rsid w:val="00E513B8"/>
    <w:rsid w:val="00E5460D"/>
    <w:rsid w:val="00E5735E"/>
    <w:rsid w:val="00E8021B"/>
    <w:rsid w:val="00E80E19"/>
    <w:rsid w:val="00E82CAA"/>
    <w:rsid w:val="00E8556C"/>
    <w:rsid w:val="00E9266A"/>
    <w:rsid w:val="00EA0052"/>
    <w:rsid w:val="00EA4E1F"/>
    <w:rsid w:val="00EB5618"/>
    <w:rsid w:val="00EC4328"/>
    <w:rsid w:val="00EC4A4C"/>
    <w:rsid w:val="00ED1A43"/>
    <w:rsid w:val="00ED2842"/>
    <w:rsid w:val="00ED6B81"/>
    <w:rsid w:val="00EE0940"/>
    <w:rsid w:val="00EE1261"/>
    <w:rsid w:val="00EE282A"/>
    <w:rsid w:val="00EE3CFB"/>
    <w:rsid w:val="00EF5395"/>
    <w:rsid w:val="00F1208B"/>
    <w:rsid w:val="00F13C9F"/>
    <w:rsid w:val="00F13DDD"/>
    <w:rsid w:val="00F17F34"/>
    <w:rsid w:val="00F22823"/>
    <w:rsid w:val="00F23F37"/>
    <w:rsid w:val="00F241EF"/>
    <w:rsid w:val="00F260DE"/>
    <w:rsid w:val="00F26CD0"/>
    <w:rsid w:val="00F31429"/>
    <w:rsid w:val="00F539F9"/>
    <w:rsid w:val="00F565D1"/>
    <w:rsid w:val="00F769D1"/>
    <w:rsid w:val="00F94DC8"/>
    <w:rsid w:val="00F97F0B"/>
    <w:rsid w:val="00FB3C73"/>
    <w:rsid w:val="00FD253B"/>
    <w:rsid w:val="00FD6539"/>
    <w:rsid w:val="00FD6D5D"/>
    <w:rsid w:val="00FF2C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0352AC-28C7-4080-83B4-4E4B6F61A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2A7"/>
    <w:pPr>
      <w:spacing w:after="0" w:line="240" w:lineRule="auto"/>
    </w:pPr>
    <w:rPr>
      <w:rFonts w:ascii="Calibri" w:eastAsia="Calibri" w:hAnsi="Calibri" w:cs="Arial"/>
      <w:sz w:val="20"/>
      <w:szCs w:val="20"/>
      <w:lang w:eastAsia="ru-RU"/>
    </w:rPr>
  </w:style>
  <w:style w:type="paragraph" w:styleId="1">
    <w:name w:val="heading 1"/>
    <w:basedOn w:val="a"/>
    <w:next w:val="a"/>
    <w:link w:val="10"/>
    <w:uiPriority w:val="99"/>
    <w:qFormat/>
    <w:rsid w:val="00C902A7"/>
    <w:pPr>
      <w:widowControl w:val="0"/>
      <w:autoSpaceDE w:val="0"/>
      <w:autoSpaceDN w:val="0"/>
      <w:adjustRightInd w:val="0"/>
      <w:spacing w:before="108" w:after="108"/>
      <w:jc w:val="center"/>
      <w:outlineLvl w:val="0"/>
    </w:pPr>
    <w:rPr>
      <w:rFonts w:ascii="Arial" w:eastAsia="Times New Roman" w:hAnsi="Arial"/>
      <w:b/>
      <w:bCs/>
      <w:color w:val="26282F"/>
      <w:sz w:val="24"/>
      <w:szCs w:val="24"/>
    </w:rPr>
  </w:style>
  <w:style w:type="paragraph" w:styleId="2">
    <w:name w:val="heading 2"/>
    <w:basedOn w:val="1"/>
    <w:next w:val="a"/>
    <w:link w:val="20"/>
    <w:uiPriority w:val="99"/>
    <w:qFormat/>
    <w:rsid w:val="00C902A7"/>
    <w:pPr>
      <w:outlineLvl w:val="1"/>
    </w:pPr>
  </w:style>
  <w:style w:type="paragraph" w:styleId="3">
    <w:name w:val="heading 3"/>
    <w:basedOn w:val="2"/>
    <w:next w:val="a"/>
    <w:link w:val="30"/>
    <w:uiPriority w:val="99"/>
    <w:qFormat/>
    <w:rsid w:val="00C902A7"/>
    <w:pPr>
      <w:outlineLvl w:val="2"/>
    </w:pPr>
  </w:style>
  <w:style w:type="paragraph" w:styleId="4">
    <w:name w:val="heading 4"/>
    <w:basedOn w:val="3"/>
    <w:next w:val="a"/>
    <w:link w:val="40"/>
    <w:uiPriority w:val="99"/>
    <w:qFormat/>
    <w:rsid w:val="00C902A7"/>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902A7"/>
    <w:rPr>
      <w:rFonts w:ascii="Arial" w:eastAsia="Times New Roman" w:hAnsi="Arial" w:cs="Arial"/>
      <w:b/>
      <w:bCs/>
      <w:color w:val="26282F"/>
      <w:sz w:val="24"/>
      <w:szCs w:val="24"/>
      <w:lang w:eastAsia="ru-RU"/>
    </w:rPr>
  </w:style>
  <w:style w:type="character" w:customStyle="1" w:styleId="20">
    <w:name w:val="Заголовок 2 Знак"/>
    <w:basedOn w:val="a0"/>
    <w:link w:val="2"/>
    <w:uiPriority w:val="99"/>
    <w:rsid w:val="00C902A7"/>
    <w:rPr>
      <w:rFonts w:ascii="Arial" w:eastAsia="Times New Roman" w:hAnsi="Arial" w:cs="Arial"/>
      <w:b/>
      <w:bCs/>
      <w:color w:val="26282F"/>
      <w:sz w:val="24"/>
      <w:szCs w:val="24"/>
      <w:lang w:eastAsia="ru-RU"/>
    </w:rPr>
  </w:style>
  <w:style w:type="character" w:customStyle="1" w:styleId="30">
    <w:name w:val="Заголовок 3 Знак"/>
    <w:basedOn w:val="a0"/>
    <w:link w:val="3"/>
    <w:uiPriority w:val="99"/>
    <w:rsid w:val="00C902A7"/>
    <w:rPr>
      <w:rFonts w:ascii="Arial" w:eastAsia="Times New Roman" w:hAnsi="Arial" w:cs="Arial"/>
      <w:b/>
      <w:bCs/>
      <w:color w:val="26282F"/>
      <w:sz w:val="24"/>
      <w:szCs w:val="24"/>
      <w:lang w:eastAsia="ru-RU"/>
    </w:rPr>
  </w:style>
  <w:style w:type="character" w:customStyle="1" w:styleId="40">
    <w:name w:val="Заголовок 4 Знак"/>
    <w:basedOn w:val="a0"/>
    <w:link w:val="4"/>
    <w:uiPriority w:val="99"/>
    <w:rsid w:val="00C902A7"/>
    <w:rPr>
      <w:rFonts w:ascii="Arial" w:eastAsia="Times New Roman" w:hAnsi="Arial" w:cs="Arial"/>
      <w:b/>
      <w:bCs/>
      <w:color w:val="26282F"/>
      <w:sz w:val="24"/>
      <w:szCs w:val="24"/>
      <w:lang w:eastAsia="ru-RU"/>
    </w:rPr>
  </w:style>
  <w:style w:type="paragraph" w:styleId="a3">
    <w:name w:val="header"/>
    <w:basedOn w:val="a"/>
    <w:link w:val="a4"/>
    <w:uiPriority w:val="99"/>
    <w:unhideWhenUsed/>
    <w:rsid w:val="00C902A7"/>
    <w:pPr>
      <w:tabs>
        <w:tab w:val="center" w:pos="4677"/>
        <w:tab w:val="right" w:pos="9355"/>
      </w:tabs>
    </w:pPr>
  </w:style>
  <w:style w:type="character" w:customStyle="1" w:styleId="a4">
    <w:name w:val="Верхний колонтитул Знак"/>
    <w:basedOn w:val="a0"/>
    <w:link w:val="a3"/>
    <w:uiPriority w:val="99"/>
    <w:rsid w:val="00C902A7"/>
    <w:rPr>
      <w:rFonts w:ascii="Calibri" w:eastAsia="Calibri" w:hAnsi="Calibri" w:cs="Arial"/>
      <w:sz w:val="20"/>
      <w:szCs w:val="20"/>
      <w:lang w:eastAsia="ru-RU"/>
    </w:rPr>
  </w:style>
  <w:style w:type="paragraph" w:styleId="a5">
    <w:name w:val="footer"/>
    <w:basedOn w:val="a"/>
    <w:link w:val="a6"/>
    <w:uiPriority w:val="99"/>
    <w:unhideWhenUsed/>
    <w:rsid w:val="00C902A7"/>
    <w:pPr>
      <w:tabs>
        <w:tab w:val="center" w:pos="4677"/>
        <w:tab w:val="right" w:pos="9355"/>
      </w:tabs>
    </w:pPr>
  </w:style>
  <w:style w:type="character" w:customStyle="1" w:styleId="a6">
    <w:name w:val="Нижний колонтитул Знак"/>
    <w:basedOn w:val="a0"/>
    <w:link w:val="a5"/>
    <w:uiPriority w:val="99"/>
    <w:rsid w:val="00C902A7"/>
    <w:rPr>
      <w:rFonts w:ascii="Calibri" w:eastAsia="Calibri" w:hAnsi="Calibri" w:cs="Arial"/>
      <w:sz w:val="20"/>
      <w:szCs w:val="20"/>
      <w:lang w:eastAsia="ru-RU"/>
    </w:rPr>
  </w:style>
  <w:style w:type="paragraph" w:styleId="a7">
    <w:name w:val="List Paragraph"/>
    <w:basedOn w:val="a"/>
    <w:uiPriority w:val="99"/>
    <w:qFormat/>
    <w:rsid w:val="00C902A7"/>
    <w:pPr>
      <w:ind w:left="708"/>
    </w:pPr>
  </w:style>
  <w:style w:type="paragraph" w:styleId="a8">
    <w:name w:val="No Spacing"/>
    <w:link w:val="a9"/>
    <w:uiPriority w:val="1"/>
    <w:qFormat/>
    <w:rsid w:val="00C902A7"/>
    <w:pPr>
      <w:spacing w:after="0" w:line="240" w:lineRule="auto"/>
    </w:pPr>
    <w:rPr>
      <w:rFonts w:ascii="Calibri" w:eastAsia="Calibri" w:hAnsi="Calibri" w:cs="Arial"/>
      <w:sz w:val="20"/>
      <w:szCs w:val="20"/>
      <w:lang w:eastAsia="ru-RU"/>
    </w:rPr>
  </w:style>
  <w:style w:type="character" w:customStyle="1" w:styleId="aa">
    <w:name w:val="Цветовое выделение"/>
    <w:uiPriority w:val="99"/>
    <w:rsid w:val="00C902A7"/>
    <w:rPr>
      <w:b/>
      <w:color w:val="26282F"/>
    </w:rPr>
  </w:style>
  <w:style w:type="character" w:customStyle="1" w:styleId="ab">
    <w:name w:val="Гипертекстовая ссылка"/>
    <w:basedOn w:val="aa"/>
    <w:uiPriority w:val="99"/>
    <w:rsid w:val="00C902A7"/>
    <w:rPr>
      <w:rFonts w:cs="Times New Roman"/>
      <w:b/>
      <w:bCs/>
      <w:color w:val="106BBE"/>
    </w:rPr>
  </w:style>
  <w:style w:type="character" w:customStyle="1" w:styleId="ac">
    <w:name w:val="Активная гипертекстовая ссылка"/>
    <w:basedOn w:val="ab"/>
    <w:uiPriority w:val="99"/>
    <w:rsid w:val="00C902A7"/>
    <w:rPr>
      <w:rFonts w:cs="Times New Roman"/>
      <w:b/>
      <w:bCs/>
      <w:color w:val="106BBE"/>
      <w:u w:val="single"/>
    </w:rPr>
  </w:style>
  <w:style w:type="paragraph" w:customStyle="1" w:styleId="ad">
    <w:name w:val="Внимание"/>
    <w:basedOn w:val="a"/>
    <w:next w:val="a"/>
    <w:uiPriority w:val="99"/>
    <w:rsid w:val="00C902A7"/>
    <w:pPr>
      <w:widowControl w:val="0"/>
      <w:autoSpaceDE w:val="0"/>
      <w:autoSpaceDN w:val="0"/>
      <w:adjustRightInd w:val="0"/>
      <w:spacing w:before="240" w:after="240"/>
      <w:ind w:left="420" w:right="420" w:firstLine="300"/>
      <w:jc w:val="both"/>
    </w:pPr>
    <w:rPr>
      <w:rFonts w:ascii="Arial" w:eastAsia="Times New Roman" w:hAnsi="Arial"/>
      <w:sz w:val="24"/>
      <w:szCs w:val="24"/>
      <w:shd w:val="clear" w:color="auto" w:fill="F5F3DA"/>
    </w:rPr>
  </w:style>
  <w:style w:type="paragraph" w:customStyle="1" w:styleId="ae">
    <w:name w:val="Внимание: криминал!!"/>
    <w:basedOn w:val="ad"/>
    <w:next w:val="a"/>
    <w:uiPriority w:val="99"/>
    <w:rsid w:val="00C902A7"/>
  </w:style>
  <w:style w:type="paragraph" w:customStyle="1" w:styleId="af">
    <w:name w:val="Внимание: недобросовестность!"/>
    <w:basedOn w:val="ad"/>
    <w:next w:val="a"/>
    <w:uiPriority w:val="99"/>
    <w:rsid w:val="00C902A7"/>
  </w:style>
  <w:style w:type="character" w:customStyle="1" w:styleId="af0">
    <w:name w:val="Выделение для Базового Поиска"/>
    <w:basedOn w:val="aa"/>
    <w:uiPriority w:val="99"/>
    <w:rsid w:val="00C902A7"/>
    <w:rPr>
      <w:rFonts w:cs="Times New Roman"/>
      <w:b/>
      <w:bCs/>
      <w:color w:val="0058A9"/>
    </w:rPr>
  </w:style>
  <w:style w:type="character" w:customStyle="1" w:styleId="af1">
    <w:name w:val="Выделение для Базового Поиска (курсив)"/>
    <w:basedOn w:val="af0"/>
    <w:uiPriority w:val="99"/>
    <w:rsid w:val="00C902A7"/>
    <w:rPr>
      <w:rFonts w:cs="Times New Roman"/>
      <w:b/>
      <w:bCs/>
      <w:i/>
      <w:iCs/>
      <w:color w:val="0058A9"/>
    </w:rPr>
  </w:style>
  <w:style w:type="paragraph" w:customStyle="1" w:styleId="af2">
    <w:name w:val="Дочерний элемент списка"/>
    <w:basedOn w:val="a"/>
    <w:next w:val="a"/>
    <w:uiPriority w:val="99"/>
    <w:rsid w:val="00C902A7"/>
    <w:pPr>
      <w:widowControl w:val="0"/>
      <w:autoSpaceDE w:val="0"/>
      <w:autoSpaceDN w:val="0"/>
      <w:adjustRightInd w:val="0"/>
      <w:jc w:val="both"/>
    </w:pPr>
    <w:rPr>
      <w:rFonts w:ascii="Arial" w:eastAsia="Times New Roman" w:hAnsi="Arial"/>
      <w:color w:val="868381"/>
    </w:rPr>
  </w:style>
  <w:style w:type="paragraph" w:customStyle="1" w:styleId="af3">
    <w:name w:val="Основное меню (преемственное)"/>
    <w:basedOn w:val="a"/>
    <w:next w:val="a"/>
    <w:uiPriority w:val="99"/>
    <w:rsid w:val="00C902A7"/>
    <w:pPr>
      <w:widowControl w:val="0"/>
      <w:autoSpaceDE w:val="0"/>
      <w:autoSpaceDN w:val="0"/>
      <w:adjustRightInd w:val="0"/>
      <w:ind w:firstLine="720"/>
      <w:jc w:val="both"/>
    </w:pPr>
    <w:rPr>
      <w:rFonts w:ascii="Verdana" w:eastAsia="Times New Roman" w:hAnsi="Verdana" w:cs="Verdana"/>
      <w:sz w:val="22"/>
      <w:szCs w:val="22"/>
    </w:rPr>
  </w:style>
  <w:style w:type="paragraph" w:customStyle="1" w:styleId="11">
    <w:name w:val="Заголовок1"/>
    <w:basedOn w:val="af3"/>
    <w:next w:val="a"/>
    <w:uiPriority w:val="99"/>
    <w:rsid w:val="00C902A7"/>
    <w:rPr>
      <w:b/>
      <w:bCs/>
      <w:color w:val="0058A9"/>
      <w:shd w:val="clear" w:color="auto" w:fill="F0F0F0"/>
    </w:rPr>
  </w:style>
  <w:style w:type="paragraph" w:customStyle="1" w:styleId="af4">
    <w:name w:val="Заголовок группы контролов"/>
    <w:basedOn w:val="a"/>
    <w:next w:val="a"/>
    <w:uiPriority w:val="99"/>
    <w:rsid w:val="00C902A7"/>
    <w:pPr>
      <w:widowControl w:val="0"/>
      <w:autoSpaceDE w:val="0"/>
      <w:autoSpaceDN w:val="0"/>
      <w:adjustRightInd w:val="0"/>
      <w:ind w:firstLine="720"/>
      <w:jc w:val="both"/>
    </w:pPr>
    <w:rPr>
      <w:rFonts w:ascii="Arial" w:eastAsia="Times New Roman" w:hAnsi="Arial"/>
      <w:b/>
      <w:bCs/>
      <w:color w:val="000000"/>
      <w:sz w:val="24"/>
      <w:szCs w:val="24"/>
    </w:rPr>
  </w:style>
  <w:style w:type="paragraph" w:customStyle="1" w:styleId="af5">
    <w:name w:val="Заголовок для информации об изменениях"/>
    <w:basedOn w:val="1"/>
    <w:next w:val="a"/>
    <w:uiPriority w:val="99"/>
    <w:rsid w:val="00C902A7"/>
    <w:pPr>
      <w:spacing w:before="0"/>
      <w:outlineLvl w:val="9"/>
    </w:pPr>
    <w:rPr>
      <w:b w:val="0"/>
      <w:bCs w:val="0"/>
      <w:sz w:val="18"/>
      <w:szCs w:val="18"/>
      <w:shd w:val="clear" w:color="auto" w:fill="FFFFFF"/>
    </w:rPr>
  </w:style>
  <w:style w:type="paragraph" w:customStyle="1" w:styleId="af6">
    <w:name w:val="Заголовок распахивающейся части диалога"/>
    <w:basedOn w:val="a"/>
    <w:next w:val="a"/>
    <w:uiPriority w:val="99"/>
    <w:rsid w:val="00C902A7"/>
    <w:pPr>
      <w:widowControl w:val="0"/>
      <w:autoSpaceDE w:val="0"/>
      <w:autoSpaceDN w:val="0"/>
      <w:adjustRightInd w:val="0"/>
      <w:ind w:firstLine="720"/>
      <w:jc w:val="both"/>
    </w:pPr>
    <w:rPr>
      <w:rFonts w:ascii="Arial" w:eastAsia="Times New Roman" w:hAnsi="Arial"/>
      <w:i/>
      <w:iCs/>
      <w:color w:val="000080"/>
      <w:sz w:val="22"/>
      <w:szCs w:val="22"/>
    </w:rPr>
  </w:style>
  <w:style w:type="character" w:customStyle="1" w:styleId="af7">
    <w:name w:val="Заголовок своего сообщения"/>
    <w:basedOn w:val="aa"/>
    <w:uiPriority w:val="99"/>
    <w:rsid w:val="00C902A7"/>
    <w:rPr>
      <w:rFonts w:cs="Times New Roman"/>
      <w:b/>
      <w:bCs/>
      <w:color w:val="26282F"/>
    </w:rPr>
  </w:style>
  <w:style w:type="paragraph" w:customStyle="1" w:styleId="af8">
    <w:name w:val="Заголовок статьи"/>
    <w:basedOn w:val="a"/>
    <w:next w:val="a"/>
    <w:uiPriority w:val="99"/>
    <w:rsid w:val="00C902A7"/>
    <w:pPr>
      <w:widowControl w:val="0"/>
      <w:autoSpaceDE w:val="0"/>
      <w:autoSpaceDN w:val="0"/>
      <w:adjustRightInd w:val="0"/>
      <w:ind w:left="1612" w:hanging="892"/>
      <w:jc w:val="both"/>
    </w:pPr>
    <w:rPr>
      <w:rFonts w:ascii="Arial" w:eastAsia="Times New Roman" w:hAnsi="Arial"/>
      <w:sz w:val="24"/>
      <w:szCs w:val="24"/>
    </w:rPr>
  </w:style>
  <w:style w:type="character" w:customStyle="1" w:styleId="af9">
    <w:name w:val="Заголовок чужого сообщения"/>
    <w:basedOn w:val="aa"/>
    <w:uiPriority w:val="99"/>
    <w:rsid w:val="00C902A7"/>
    <w:rPr>
      <w:rFonts w:cs="Times New Roman"/>
      <w:b/>
      <w:bCs/>
      <w:color w:val="FF0000"/>
    </w:rPr>
  </w:style>
  <w:style w:type="paragraph" w:customStyle="1" w:styleId="afa">
    <w:name w:val="Заголовок ЭР (левое окно)"/>
    <w:basedOn w:val="a"/>
    <w:next w:val="a"/>
    <w:uiPriority w:val="99"/>
    <w:rsid w:val="00C902A7"/>
    <w:pPr>
      <w:widowControl w:val="0"/>
      <w:autoSpaceDE w:val="0"/>
      <w:autoSpaceDN w:val="0"/>
      <w:adjustRightInd w:val="0"/>
      <w:spacing w:before="300" w:after="250"/>
      <w:jc w:val="center"/>
    </w:pPr>
    <w:rPr>
      <w:rFonts w:ascii="Arial" w:eastAsia="Times New Roman" w:hAnsi="Arial"/>
      <w:b/>
      <w:bCs/>
      <w:color w:val="26282F"/>
      <w:sz w:val="26"/>
      <w:szCs w:val="26"/>
    </w:rPr>
  </w:style>
  <w:style w:type="paragraph" w:customStyle="1" w:styleId="afb">
    <w:name w:val="Заголовок ЭР (правое окно)"/>
    <w:basedOn w:val="afa"/>
    <w:next w:val="a"/>
    <w:uiPriority w:val="99"/>
    <w:rsid w:val="00C902A7"/>
    <w:pPr>
      <w:spacing w:after="0"/>
      <w:jc w:val="left"/>
    </w:pPr>
  </w:style>
  <w:style w:type="paragraph" w:customStyle="1" w:styleId="afc">
    <w:name w:val="Интерактивный заголовок"/>
    <w:basedOn w:val="11"/>
    <w:next w:val="a"/>
    <w:uiPriority w:val="99"/>
    <w:rsid w:val="00C902A7"/>
    <w:rPr>
      <w:u w:val="single"/>
    </w:rPr>
  </w:style>
  <w:style w:type="paragraph" w:customStyle="1" w:styleId="afd">
    <w:name w:val="Текст информации об изменениях"/>
    <w:basedOn w:val="a"/>
    <w:next w:val="a"/>
    <w:uiPriority w:val="99"/>
    <w:rsid w:val="00C902A7"/>
    <w:pPr>
      <w:widowControl w:val="0"/>
      <w:autoSpaceDE w:val="0"/>
      <w:autoSpaceDN w:val="0"/>
      <w:adjustRightInd w:val="0"/>
      <w:ind w:firstLine="720"/>
      <w:jc w:val="both"/>
    </w:pPr>
    <w:rPr>
      <w:rFonts w:ascii="Arial" w:eastAsia="Times New Roman" w:hAnsi="Arial"/>
      <w:color w:val="353842"/>
      <w:sz w:val="18"/>
      <w:szCs w:val="18"/>
    </w:rPr>
  </w:style>
  <w:style w:type="paragraph" w:customStyle="1" w:styleId="afe">
    <w:name w:val="Информация об изменениях"/>
    <w:basedOn w:val="afd"/>
    <w:next w:val="a"/>
    <w:uiPriority w:val="99"/>
    <w:rsid w:val="00C902A7"/>
    <w:pPr>
      <w:spacing w:before="180"/>
      <w:ind w:left="360" w:right="360" w:firstLine="0"/>
    </w:pPr>
    <w:rPr>
      <w:shd w:val="clear" w:color="auto" w:fill="EAEFED"/>
    </w:rPr>
  </w:style>
  <w:style w:type="paragraph" w:customStyle="1" w:styleId="aff">
    <w:name w:val="Текст (справка)"/>
    <w:basedOn w:val="a"/>
    <w:next w:val="a"/>
    <w:uiPriority w:val="99"/>
    <w:rsid w:val="00C902A7"/>
    <w:pPr>
      <w:widowControl w:val="0"/>
      <w:autoSpaceDE w:val="0"/>
      <w:autoSpaceDN w:val="0"/>
      <w:adjustRightInd w:val="0"/>
      <w:ind w:left="170" w:right="170"/>
    </w:pPr>
    <w:rPr>
      <w:rFonts w:ascii="Arial" w:eastAsia="Times New Roman" w:hAnsi="Arial"/>
      <w:sz w:val="24"/>
      <w:szCs w:val="24"/>
    </w:rPr>
  </w:style>
  <w:style w:type="paragraph" w:customStyle="1" w:styleId="aff0">
    <w:name w:val="Комментарий"/>
    <w:basedOn w:val="aff"/>
    <w:next w:val="a"/>
    <w:uiPriority w:val="99"/>
    <w:rsid w:val="00C902A7"/>
    <w:pPr>
      <w:spacing w:before="75"/>
      <w:ind w:right="0"/>
      <w:jc w:val="both"/>
    </w:pPr>
    <w:rPr>
      <w:color w:val="353842"/>
      <w:shd w:val="clear" w:color="auto" w:fill="F0F0F0"/>
    </w:rPr>
  </w:style>
  <w:style w:type="paragraph" w:customStyle="1" w:styleId="aff1">
    <w:name w:val="Информация об изменениях документа"/>
    <w:basedOn w:val="aff0"/>
    <w:next w:val="a"/>
    <w:uiPriority w:val="99"/>
    <w:rsid w:val="00C902A7"/>
    <w:rPr>
      <w:i/>
      <w:iCs/>
    </w:rPr>
  </w:style>
  <w:style w:type="paragraph" w:customStyle="1" w:styleId="aff2">
    <w:name w:val="Текст (лев. подпись)"/>
    <w:basedOn w:val="a"/>
    <w:next w:val="a"/>
    <w:uiPriority w:val="99"/>
    <w:rsid w:val="00C902A7"/>
    <w:pPr>
      <w:widowControl w:val="0"/>
      <w:autoSpaceDE w:val="0"/>
      <w:autoSpaceDN w:val="0"/>
      <w:adjustRightInd w:val="0"/>
    </w:pPr>
    <w:rPr>
      <w:rFonts w:ascii="Arial" w:eastAsia="Times New Roman" w:hAnsi="Arial"/>
      <w:sz w:val="24"/>
      <w:szCs w:val="24"/>
    </w:rPr>
  </w:style>
  <w:style w:type="paragraph" w:customStyle="1" w:styleId="aff3">
    <w:name w:val="Колонтитул (левый)"/>
    <w:basedOn w:val="aff2"/>
    <w:next w:val="a"/>
    <w:uiPriority w:val="99"/>
    <w:rsid w:val="00C902A7"/>
    <w:rPr>
      <w:sz w:val="14"/>
      <w:szCs w:val="14"/>
    </w:rPr>
  </w:style>
  <w:style w:type="paragraph" w:customStyle="1" w:styleId="aff4">
    <w:name w:val="Текст (прав. подпись)"/>
    <w:basedOn w:val="a"/>
    <w:next w:val="a"/>
    <w:uiPriority w:val="99"/>
    <w:rsid w:val="00C902A7"/>
    <w:pPr>
      <w:widowControl w:val="0"/>
      <w:autoSpaceDE w:val="0"/>
      <w:autoSpaceDN w:val="0"/>
      <w:adjustRightInd w:val="0"/>
      <w:jc w:val="right"/>
    </w:pPr>
    <w:rPr>
      <w:rFonts w:ascii="Arial" w:eastAsia="Times New Roman" w:hAnsi="Arial"/>
      <w:sz w:val="24"/>
      <w:szCs w:val="24"/>
    </w:rPr>
  </w:style>
  <w:style w:type="paragraph" w:customStyle="1" w:styleId="aff5">
    <w:name w:val="Колонтитул (правый)"/>
    <w:basedOn w:val="aff4"/>
    <w:next w:val="a"/>
    <w:uiPriority w:val="99"/>
    <w:rsid w:val="00C902A7"/>
    <w:rPr>
      <w:sz w:val="14"/>
      <w:szCs w:val="14"/>
    </w:rPr>
  </w:style>
  <w:style w:type="paragraph" w:customStyle="1" w:styleId="aff6">
    <w:name w:val="Комментарий пользователя"/>
    <w:basedOn w:val="aff0"/>
    <w:next w:val="a"/>
    <w:uiPriority w:val="99"/>
    <w:rsid w:val="00C902A7"/>
    <w:pPr>
      <w:jc w:val="left"/>
    </w:pPr>
    <w:rPr>
      <w:shd w:val="clear" w:color="auto" w:fill="FFDFE0"/>
    </w:rPr>
  </w:style>
  <w:style w:type="paragraph" w:customStyle="1" w:styleId="aff7">
    <w:name w:val="Куда обратиться?"/>
    <w:basedOn w:val="ad"/>
    <w:next w:val="a"/>
    <w:uiPriority w:val="99"/>
    <w:rsid w:val="00C902A7"/>
  </w:style>
  <w:style w:type="paragraph" w:customStyle="1" w:styleId="aff8">
    <w:name w:val="Моноширинный"/>
    <w:basedOn w:val="a"/>
    <w:next w:val="a"/>
    <w:uiPriority w:val="99"/>
    <w:rsid w:val="00C902A7"/>
    <w:pPr>
      <w:widowControl w:val="0"/>
      <w:autoSpaceDE w:val="0"/>
      <w:autoSpaceDN w:val="0"/>
      <w:adjustRightInd w:val="0"/>
    </w:pPr>
    <w:rPr>
      <w:rFonts w:ascii="Courier New" w:eastAsia="Times New Roman" w:hAnsi="Courier New" w:cs="Courier New"/>
      <w:sz w:val="24"/>
      <w:szCs w:val="24"/>
    </w:rPr>
  </w:style>
  <w:style w:type="character" w:customStyle="1" w:styleId="aff9">
    <w:name w:val="Найденные слова"/>
    <w:basedOn w:val="aa"/>
    <w:uiPriority w:val="99"/>
    <w:rsid w:val="00C902A7"/>
    <w:rPr>
      <w:rFonts w:cs="Times New Roman"/>
      <w:b/>
      <w:bCs/>
      <w:color w:val="26282F"/>
      <w:shd w:val="clear" w:color="auto" w:fill="FFF580"/>
    </w:rPr>
  </w:style>
  <w:style w:type="paragraph" w:customStyle="1" w:styleId="affa">
    <w:name w:val="Напишите нам"/>
    <w:basedOn w:val="a"/>
    <w:next w:val="a"/>
    <w:uiPriority w:val="99"/>
    <w:rsid w:val="00C902A7"/>
    <w:pPr>
      <w:widowControl w:val="0"/>
      <w:autoSpaceDE w:val="0"/>
      <w:autoSpaceDN w:val="0"/>
      <w:adjustRightInd w:val="0"/>
      <w:spacing w:before="90" w:after="90"/>
      <w:ind w:left="180" w:right="180"/>
      <w:jc w:val="both"/>
    </w:pPr>
    <w:rPr>
      <w:rFonts w:ascii="Arial" w:eastAsia="Times New Roman" w:hAnsi="Arial"/>
      <w:shd w:val="clear" w:color="auto" w:fill="EFFFAD"/>
    </w:rPr>
  </w:style>
  <w:style w:type="character" w:customStyle="1" w:styleId="affb">
    <w:name w:val="Не вступил в силу"/>
    <w:basedOn w:val="aa"/>
    <w:uiPriority w:val="99"/>
    <w:rsid w:val="00C902A7"/>
    <w:rPr>
      <w:rFonts w:cs="Times New Roman"/>
      <w:b/>
      <w:bCs/>
      <w:color w:val="000000"/>
      <w:shd w:val="clear" w:color="auto" w:fill="D8EDE8"/>
    </w:rPr>
  </w:style>
  <w:style w:type="paragraph" w:customStyle="1" w:styleId="affc">
    <w:name w:val="Необходимые документы"/>
    <w:basedOn w:val="ad"/>
    <w:next w:val="a"/>
    <w:uiPriority w:val="99"/>
    <w:rsid w:val="00C902A7"/>
    <w:pPr>
      <w:ind w:firstLine="118"/>
    </w:pPr>
  </w:style>
  <w:style w:type="paragraph" w:customStyle="1" w:styleId="affd">
    <w:name w:val="Нормальный (таблица)"/>
    <w:basedOn w:val="a"/>
    <w:next w:val="a"/>
    <w:uiPriority w:val="99"/>
    <w:rsid w:val="00C902A7"/>
    <w:pPr>
      <w:widowControl w:val="0"/>
      <w:autoSpaceDE w:val="0"/>
      <w:autoSpaceDN w:val="0"/>
      <w:adjustRightInd w:val="0"/>
      <w:jc w:val="both"/>
    </w:pPr>
    <w:rPr>
      <w:rFonts w:ascii="Arial" w:eastAsia="Times New Roman" w:hAnsi="Arial"/>
      <w:sz w:val="24"/>
      <w:szCs w:val="24"/>
    </w:rPr>
  </w:style>
  <w:style w:type="paragraph" w:customStyle="1" w:styleId="affe">
    <w:name w:val="Таблицы (моноширинный)"/>
    <w:basedOn w:val="a"/>
    <w:next w:val="a"/>
    <w:uiPriority w:val="99"/>
    <w:rsid w:val="00C902A7"/>
    <w:pPr>
      <w:widowControl w:val="0"/>
      <w:autoSpaceDE w:val="0"/>
      <w:autoSpaceDN w:val="0"/>
      <w:adjustRightInd w:val="0"/>
    </w:pPr>
    <w:rPr>
      <w:rFonts w:ascii="Courier New" w:eastAsia="Times New Roman" w:hAnsi="Courier New" w:cs="Courier New"/>
      <w:sz w:val="24"/>
      <w:szCs w:val="24"/>
    </w:rPr>
  </w:style>
  <w:style w:type="paragraph" w:customStyle="1" w:styleId="afff">
    <w:name w:val="Оглавление"/>
    <w:basedOn w:val="affe"/>
    <w:next w:val="a"/>
    <w:uiPriority w:val="99"/>
    <w:rsid w:val="00C902A7"/>
    <w:pPr>
      <w:ind w:left="140"/>
    </w:pPr>
  </w:style>
  <w:style w:type="character" w:customStyle="1" w:styleId="afff0">
    <w:name w:val="Опечатки"/>
    <w:uiPriority w:val="99"/>
    <w:rsid w:val="00C902A7"/>
    <w:rPr>
      <w:color w:val="FF0000"/>
    </w:rPr>
  </w:style>
  <w:style w:type="paragraph" w:customStyle="1" w:styleId="afff1">
    <w:name w:val="Переменная часть"/>
    <w:basedOn w:val="af3"/>
    <w:next w:val="a"/>
    <w:uiPriority w:val="99"/>
    <w:rsid w:val="00C902A7"/>
    <w:rPr>
      <w:sz w:val="18"/>
      <w:szCs w:val="18"/>
    </w:rPr>
  </w:style>
  <w:style w:type="paragraph" w:customStyle="1" w:styleId="afff2">
    <w:name w:val="Подвал для информации об изменениях"/>
    <w:basedOn w:val="1"/>
    <w:next w:val="a"/>
    <w:uiPriority w:val="99"/>
    <w:rsid w:val="00C902A7"/>
    <w:pPr>
      <w:outlineLvl w:val="9"/>
    </w:pPr>
    <w:rPr>
      <w:b w:val="0"/>
      <w:bCs w:val="0"/>
      <w:sz w:val="18"/>
      <w:szCs w:val="18"/>
    </w:rPr>
  </w:style>
  <w:style w:type="paragraph" w:customStyle="1" w:styleId="afff3">
    <w:name w:val="Подзаголовок для информации об изменениях"/>
    <w:basedOn w:val="afd"/>
    <w:next w:val="a"/>
    <w:uiPriority w:val="99"/>
    <w:rsid w:val="00C902A7"/>
    <w:rPr>
      <w:b/>
      <w:bCs/>
    </w:rPr>
  </w:style>
  <w:style w:type="paragraph" w:customStyle="1" w:styleId="afff4">
    <w:name w:val="Подчёркнутый текст"/>
    <w:basedOn w:val="a"/>
    <w:next w:val="a"/>
    <w:uiPriority w:val="99"/>
    <w:rsid w:val="00C902A7"/>
    <w:pPr>
      <w:widowControl w:val="0"/>
      <w:pBdr>
        <w:bottom w:val="single" w:sz="4" w:space="0" w:color="auto"/>
      </w:pBdr>
      <w:autoSpaceDE w:val="0"/>
      <w:autoSpaceDN w:val="0"/>
      <w:adjustRightInd w:val="0"/>
      <w:ind w:firstLine="720"/>
      <w:jc w:val="both"/>
    </w:pPr>
    <w:rPr>
      <w:rFonts w:ascii="Arial" w:eastAsia="Times New Roman" w:hAnsi="Arial"/>
      <w:sz w:val="24"/>
      <w:szCs w:val="24"/>
    </w:rPr>
  </w:style>
  <w:style w:type="paragraph" w:customStyle="1" w:styleId="afff5">
    <w:name w:val="Постоянная часть"/>
    <w:basedOn w:val="af3"/>
    <w:next w:val="a"/>
    <w:uiPriority w:val="99"/>
    <w:rsid w:val="00C902A7"/>
    <w:rPr>
      <w:sz w:val="20"/>
      <w:szCs w:val="20"/>
    </w:rPr>
  </w:style>
  <w:style w:type="paragraph" w:customStyle="1" w:styleId="afff6">
    <w:name w:val="Прижатый влево"/>
    <w:basedOn w:val="a"/>
    <w:next w:val="a"/>
    <w:uiPriority w:val="99"/>
    <w:rsid w:val="00C902A7"/>
    <w:pPr>
      <w:widowControl w:val="0"/>
      <w:autoSpaceDE w:val="0"/>
      <w:autoSpaceDN w:val="0"/>
      <w:adjustRightInd w:val="0"/>
    </w:pPr>
    <w:rPr>
      <w:rFonts w:ascii="Arial" w:eastAsia="Times New Roman" w:hAnsi="Arial"/>
      <w:sz w:val="24"/>
      <w:szCs w:val="24"/>
    </w:rPr>
  </w:style>
  <w:style w:type="paragraph" w:customStyle="1" w:styleId="afff7">
    <w:name w:val="Пример."/>
    <w:basedOn w:val="ad"/>
    <w:next w:val="a"/>
    <w:uiPriority w:val="99"/>
    <w:rsid w:val="00C902A7"/>
  </w:style>
  <w:style w:type="paragraph" w:customStyle="1" w:styleId="afff8">
    <w:name w:val="Примечание."/>
    <w:basedOn w:val="ad"/>
    <w:next w:val="a"/>
    <w:uiPriority w:val="99"/>
    <w:rsid w:val="00C902A7"/>
  </w:style>
  <w:style w:type="character" w:customStyle="1" w:styleId="afff9">
    <w:name w:val="Продолжение ссылки"/>
    <w:basedOn w:val="ab"/>
    <w:uiPriority w:val="99"/>
    <w:rsid w:val="00C902A7"/>
    <w:rPr>
      <w:rFonts w:cs="Times New Roman"/>
      <w:b/>
      <w:bCs/>
      <w:color w:val="106BBE"/>
    </w:rPr>
  </w:style>
  <w:style w:type="paragraph" w:customStyle="1" w:styleId="afffa">
    <w:name w:val="Словарная статья"/>
    <w:basedOn w:val="a"/>
    <w:next w:val="a"/>
    <w:uiPriority w:val="99"/>
    <w:rsid w:val="00C902A7"/>
    <w:pPr>
      <w:widowControl w:val="0"/>
      <w:autoSpaceDE w:val="0"/>
      <w:autoSpaceDN w:val="0"/>
      <w:adjustRightInd w:val="0"/>
      <w:ind w:right="118"/>
      <w:jc w:val="both"/>
    </w:pPr>
    <w:rPr>
      <w:rFonts w:ascii="Arial" w:eastAsia="Times New Roman" w:hAnsi="Arial"/>
      <w:sz w:val="24"/>
      <w:szCs w:val="24"/>
    </w:rPr>
  </w:style>
  <w:style w:type="character" w:customStyle="1" w:styleId="afffb">
    <w:name w:val="Сравнение редакций"/>
    <w:basedOn w:val="aa"/>
    <w:uiPriority w:val="99"/>
    <w:rsid w:val="00C902A7"/>
    <w:rPr>
      <w:rFonts w:cs="Times New Roman"/>
      <w:b/>
      <w:bCs/>
      <w:color w:val="26282F"/>
    </w:rPr>
  </w:style>
  <w:style w:type="character" w:customStyle="1" w:styleId="afffc">
    <w:name w:val="Сравнение редакций. Добавленный фрагмент"/>
    <w:uiPriority w:val="99"/>
    <w:rsid w:val="00C902A7"/>
    <w:rPr>
      <w:color w:val="000000"/>
      <w:shd w:val="clear" w:color="auto" w:fill="C1D7FF"/>
    </w:rPr>
  </w:style>
  <w:style w:type="character" w:customStyle="1" w:styleId="afffd">
    <w:name w:val="Сравнение редакций. Удаленный фрагмент"/>
    <w:uiPriority w:val="99"/>
    <w:rsid w:val="00C902A7"/>
    <w:rPr>
      <w:color w:val="000000"/>
      <w:shd w:val="clear" w:color="auto" w:fill="C4C413"/>
    </w:rPr>
  </w:style>
  <w:style w:type="paragraph" w:customStyle="1" w:styleId="afffe">
    <w:name w:val="Ссылка на официальную публикацию"/>
    <w:basedOn w:val="a"/>
    <w:next w:val="a"/>
    <w:uiPriority w:val="99"/>
    <w:rsid w:val="00C902A7"/>
    <w:pPr>
      <w:widowControl w:val="0"/>
      <w:autoSpaceDE w:val="0"/>
      <w:autoSpaceDN w:val="0"/>
      <w:adjustRightInd w:val="0"/>
      <w:ind w:firstLine="720"/>
      <w:jc w:val="both"/>
    </w:pPr>
    <w:rPr>
      <w:rFonts w:ascii="Arial" w:eastAsia="Times New Roman" w:hAnsi="Arial"/>
      <w:sz w:val="24"/>
      <w:szCs w:val="24"/>
    </w:rPr>
  </w:style>
  <w:style w:type="character" w:customStyle="1" w:styleId="affff">
    <w:name w:val="Ссылка на утративший силу документ"/>
    <w:basedOn w:val="ab"/>
    <w:uiPriority w:val="99"/>
    <w:rsid w:val="00C902A7"/>
    <w:rPr>
      <w:rFonts w:cs="Times New Roman"/>
      <w:b/>
      <w:bCs/>
      <w:color w:val="749232"/>
    </w:rPr>
  </w:style>
  <w:style w:type="paragraph" w:customStyle="1" w:styleId="affff0">
    <w:name w:val="Текст в таблице"/>
    <w:basedOn w:val="affd"/>
    <w:next w:val="a"/>
    <w:uiPriority w:val="99"/>
    <w:rsid w:val="00C902A7"/>
    <w:pPr>
      <w:ind w:firstLine="500"/>
    </w:pPr>
  </w:style>
  <w:style w:type="paragraph" w:customStyle="1" w:styleId="affff1">
    <w:name w:val="Текст ЭР (см. также)"/>
    <w:basedOn w:val="a"/>
    <w:next w:val="a"/>
    <w:uiPriority w:val="99"/>
    <w:rsid w:val="00C902A7"/>
    <w:pPr>
      <w:widowControl w:val="0"/>
      <w:autoSpaceDE w:val="0"/>
      <w:autoSpaceDN w:val="0"/>
      <w:adjustRightInd w:val="0"/>
      <w:spacing w:before="200"/>
    </w:pPr>
    <w:rPr>
      <w:rFonts w:ascii="Arial" w:eastAsia="Times New Roman" w:hAnsi="Arial"/>
    </w:rPr>
  </w:style>
  <w:style w:type="paragraph" w:customStyle="1" w:styleId="affff2">
    <w:name w:val="Технический комментарий"/>
    <w:basedOn w:val="a"/>
    <w:next w:val="a"/>
    <w:uiPriority w:val="99"/>
    <w:rsid w:val="00C902A7"/>
    <w:pPr>
      <w:widowControl w:val="0"/>
      <w:autoSpaceDE w:val="0"/>
      <w:autoSpaceDN w:val="0"/>
      <w:adjustRightInd w:val="0"/>
    </w:pPr>
    <w:rPr>
      <w:rFonts w:ascii="Arial" w:eastAsia="Times New Roman" w:hAnsi="Arial"/>
      <w:color w:val="463F31"/>
      <w:sz w:val="24"/>
      <w:szCs w:val="24"/>
      <w:shd w:val="clear" w:color="auto" w:fill="FFFFA6"/>
    </w:rPr>
  </w:style>
  <w:style w:type="character" w:customStyle="1" w:styleId="affff3">
    <w:name w:val="Утратил силу"/>
    <w:basedOn w:val="aa"/>
    <w:uiPriority w:val="99"/>
    <w:rsid w:val="00C902A7"/>
    <w:rPr>
      <w:rFonts w:cs="Times New Roman"/>
      <w:b/>
      <w:bCs/>
      <w:strike/>
      <w:color w:val="666600"/>
    </w:rPr>
  </w:style>
  <w:style w:type="paragraph" w:customStyle="1" w:styleId="affff4">
    <w:name w:val="Формула"/>
    <w:basedOn w:val="a"/>
    <w:next w:val="a"/>
    <w:uiPriority w:val="99"/>
    <w:rsid w:val="00C902A7"/>
    <w:pPr>
      <w:widowControl w:val="0"/>
      <w:autoSpaceDE w:val="0"/>
      <w:autoSpaceDN w:val="0"/>
      <w:adjustRightInd w:val="0"/>
      <w:spacing w:before="240" w:after="240"/>
      <w:ind w:left="420" w:right="420" w:firstLine="300"/>
      <w:jc w:val="both"/>
    </w:pPr>
    <w:rPr>
      <w:rFonts w:ascii="Arial" w:eastAsia="Times New Roman" w:hAnsi="Arial"/>
      <w:sz w:val="24"/>
      <w:szCs w:val="24"/>
      <w:shd w:val="clear" w:color="auto" w:fill="F5F3DA"/>
    </w:rPr>
  </w:style>
  <w:style w:type="paragraph" w:customStyle="1" w:styleId="affff5">
    <w:name w:val="Центрированный (таблица)"/>
    <w:basedOn w:val="affd"/>
    <w:next w:val="a"/>
    <w:uiPriority w:val="99"/>
    <w:rsid w:val="00C902A7"/>
    <w:pPr>
      <w:jc w:val="center"/>
    </w:pPr>
  </w:style>
  <w:style w:type="paragraph" w:customStyle="1" w:styleId="-">
    <w:name w:val="ЭР-содержание (правое окно)"/>
    <w:basedOn w:val="a"/>
    <w:next w:val="a"/>
    <w:uiPriority w:val="99"/>
    <w:rsid w:val="00C902A7"/>
    <w:pPr>
      <w:widowControl w:val="0"/>
      <w:autoSpaceDE w:val="0"/>
      <w:autoSpaceDN w:val="0"/>
      <w:adjustRightInd w:val="0"/>
      <w:spacing w:before="300"/>
    </w:pPr>
    <w:rPr>
      <w:rFonts w:ascii="Arial" w:eastAsia="Times New Roman" w:hAnsi="Arial"/>
      <w:sz w:val="24"/>
      <w:szCs w:val="24"/>
    </w:rPr>
  </w:style>
  <w:style w:type="paragraph" w:styleId="affff6">
    <w:name w:val="Title"/>
    <w:basedOn w:val="a"/>
    <w:link w:val="affff7"/>
    <w:uiPriority w:val="10"/>
    <w:qFormat/>
    <w:rsid w:val="00C902A7"/>
    <w:pPr>
      <w:jc w:val="center"/>
    </w:pPr>
    <w:rPr>
      <w:rFonts w:ascii="Times New Roman" w:eastAsia="Times New Roman" w:hAnsi="Times New Roman" w:cs="Times New Roman"/>
      <w:sz w:val="28"/>
    </w:rPr>
  </w:style>
  <w:style w:type="character" w:customStyle="1" w:styleId="affff7">
    <w:name w:val="Название Знак"/>
    <w:basedOn w:val="a0"/>
    <w:link w:val="affff6"/>
    <w:uiPriority w:val="10"/>
    <w:rsid w:val="00C902A7"/>
    <w:rPr>
      <w:rFonts w:ascii="Times New Roman" w:eastAsia="Times New Roman" w:hAnsi="Times New Roman" w:cs="Times New Roman"/>
      <w:sz w:val="28"/>
      <w:szCs w:val="20"/>
      <w:lang w:eastAsia="ru-RU"/>
    </w:rPr>
  </w:style>
  <w:style w:type="paragraph" w:styleId="affff8">
    <w:name w:val="Body Text Indent"/>
    <w:basedOn w:val="a"/>
    <w:link w:val="affff9"/>
    <w:rsid w:val="00C902A7"/>
    <w:pPr>
      <w:widowControl w:val="0"/>
      <w:shd w:val="clear" w:color="auto" w:fill="FFFFFF"/>
      <w:autoSpaceDE w:val="0"/>
      <w:autoSpaceDN w:val="0"/>
      <w:adjustRightInd w:val="0"/>
      <w:ind w:firstLine="720"/>
      <w:jc w:val="both"/>
    </w:pPr>
    <w:rPr>
      <w:rFonts w:ascii="Times New Roman" w:eastAsia="Times New Roman" w:hAnsi="Times New Roman" w:cs="Courier New"/>
      <w:color w:val="000000"/>
      <w:sz w:val="24"/>
      <w:szCs w:val="34"/>
    </w:rPr>
  </w:style>
  <w:style w:type="character" w:customStyle="1" w:styleId="affff9">
    <w:name w:val="Основной текст с отступом Знак"/>
    <w:basedOn w:val="a0"/>
    <w:link w:val="affff8"/>
    <w:rsid w:val="00C902A7"/>
    <w:rPr>
      <w:rFonts w:ascii="Times New Roman" w:eastAsia="Times New Roman" w:hAnsi="Times New Roman" w:cs="Courier New"/>
      <w:color w:val="000000"/>
      <w:sz w:val="24"/>
      <w:szCs w:val="34"/>
      <w:shd w:val="clear" w:color="auto" w:fill="FFFFFF"/>
      <w:lang w:eastAsia="ru-RU"/>
    </w:rPr>
  </w:style>
  <w:style w:type="character" w:styleId="affffa">
    <w:name w:val="Strong"/>
    <w:basedOn w:val="a0"/>
    <w:uiPriority w:val="22"/>
    <w:qFormat/>
    <w:rsid w:val="00C902A7"/>
    <w:rPr>
      <w:b/>
      <w:bCs/>
    </w:rPr>
  </w:style>
  <w:style w:type="paragraph" w:customStyle="1" w:styleId="12">
    <w:name w:val="Без интервала1"/>
    <w:qFormat/>
    <w:rsid w:val="00C902A7"/>
    <w:pPr>
      <w:spacing w:after="0" w:line="240" w:lineRule="auto"/>
    </w:pPr>
    <w:rPr>
      <w:rFonts w:ascii="Calibri" w:eastAsia="Times New Roman" w:hAnsi="Calibri" w:cs="Times New Roman"/>
      <w:lang w:eastAsia="ru-RU"/>
    </w:rPr>
  </w:style>
  <w:style w:type="paragraph" w:customStyle="1" w:styleId="affffb">
    <w:name w:val="Стиль"/>
    <w:rsid w:val="00C902A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styleId="affffc">
    <w:name w:val="Hyperlink"/>
    <w:rsid w:val="00C902A7"/>
    <w:rPr>
      <w:color w:val="000080"/>
      <w:u w:val="single"/>
    </w:rPr>
  </w:style>
  <w:style w:type="table" w:styleId="affffd">
    <w:name w:val="Table Grid"/>
    <w:basedOn w:val="a1"/>
    <w:uiPriority w:val="59"/>
    <w:rsid w:val="00C902A7"/>
    <w:pPr>
      <w:spacing w:after="0" w:line="240" w:lineRule="auto"/>
      <w:jc w:val="both"/>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C902A7"/>
    <w:pPr>
      <w:widowControl w:val="0"/>
      <w:suppressAutoHyphens/>
      <w:autoSpaceDE w:val="0"/>
      <w:spacing w:after="0" w:line="240" w:lineRule="auto"/>
    </w:pPr>
    <w:rPr>
      <w:rFonts w:ascii="Courier New" w:eastAsia="Times New Roman" w:hAnsi="Courier New" w:cs="Courier New"/>
      <w:sz w:val="20"/>
      <w:szCs w:val="20"/>
      <w:lang w:eastAsia="ar-SA"/>
    </w:rPr>
  </w:style>
  <w:style w:type="paragraph" w:styleId="affffe">
    <w:name w:val="Body Text"/>
    <w:basedOn w:val="a"/>
    <w:link w:val="afffff"/>
    <w:uiPriority w:val="99"/>
    <w:semiHidden/>
    <w:unhideWhenUsed/>
    <w:rsid w:val="00C902A7"/>
    <w:pPr>
      <w:spacing w:after="120"/>
    </w:pPr>
  </w:style>
  <w:style w:type="character" w:customStyle="1" w:styleId="afffff">
    <w:name w:val="Основной текст Знак"/>
    <w:basedOn w:val="a0"/>
    <w:link w:val="affffe"/>
    <w:uiPriority w:val="99"/>
    <w:semiHidden/>
    <w:rsid w:val="00C902A7"/>
    <w:rPr>
      <w:rFonts w:ascii="Calibri" w:eastAsia="Calibri" w:hAnsi="Calibri" w:cs="Arial"/>
      <w:sz w:val="20"/>
      <w:szCs w:val="20"/>
      <w:lang w:eastAsia="ru-RU"/>
    </w:rPr>
  </w:style>
  <w:style w:type="character" w:styleId="afffff0">
    <w:name w:val="line number"/>
    <w:basedOn w:val="a0"/>
    <w:uiPriority w:val="99"/>
    <w:semiHidden/>
    <w:unhideWhenUsed/>
    <w:rsid w:val="00C902A7"/>
  </w:style>
  <w:style w:type="paragraph" w:styleId="afffff1">
    <w:name w:val="Balloon Text"/>
    <w:basedOn w:val="a"/>
    <w:link w:val="afffff2"/>
    <w:uiPriority w:val="99"/>
    <w:semiHidden/>
    <w:unhideWhenUsed/>
    <w:rsid w:val="00C902A7"/>
    <w:rPr>
      <w:rFonts w:ascii="Segoe UI" w:hAnsi="Segoe UI" w:cs="Segoe UI"/>
      <w:sz w:val="18"/>
      <w:szCs w:val="18"/>
    </w:rPr>
  </w:style>
  <w:style w:type="character" w:customStyle="1" w:styleId="afffff2">
    <w:name w:val="Текст выноски Знак"/>
    <w:basedOn w:val="a0"/>
    <w:link w:val="afffff1"/>
    <w:uiPriority w:val="99"/>
    <w:semiHidden/>
    <w:rsid w:val="00C902A7"/>
    <w:rPr>
      <w:rFonts w:ascii="Segoe UI" w:eastAsia="Calibri" w:hAnsi="Segoe UI" w:cs="Segoe UI"/>
      <w:sz w:val="18"/>
      <w:szCs w:val="18"/>
      <w:lang w:eastAsia="ru-RU"/>
    </w:rPr>
  </w:style>
  <w:style w:type="paragraph" w:styleId="afffff3">
    <w:name w:val="Normal (Web)"/>
    <w:basedOn w:val="a"/>
    <w:uiPriority w:val="99"/>
    <w:semiHidden/>
    <w:unhideWhenUsed/>
    <w:rsid w:val="00C902A7"/>
    <w:pPr>
      <w:spacing w:before="200" w:after="100" w:afterAutospacing="1"/>
    </w:pPr>
    <w:rPr>
      <w:rFonts w:ascii="Times New Roman" w:eastAsia="Times New Roman" w:hAnsi="Times New Roman" w:cs="Times New Roman"/>
      <w:sz w:val="24"/>
      <w:szCs w:val="24"/>
    </w:rPr>
  </w:style>
  <w:style w:type="character" w:customStyle="1" w:styleId="a9">
    <w:name w:val="Без интервала Знак"/>
    <w:basedOn w:val="a0"/>
    <w:link w:val="a8"/>
    <w:uiPriority w:val="1"/>
    <w:rsid w:val="00C902A7"/>
    <w:rPr>
      <w:rFonts w:ascii="Calibri" w:eastAsia="Calibri" w:hAnsi="Calibri" w:cs="Arial"/>
      <w:sz w:val="20"/>
      <w:szCs w:val="20"/>
      <w:lang w:eastAsia="ru-RU"/>
    </w:rPr>
  </w:style>
  <w:style w:type="paragraph" w:customStyle="1" w:styleId="p1">
    <w:name w:val="p1"/>
    <w:basedOn w:val="a"/>
    <w:uiPriority w:val="99"/>
    <w:rsid w:val="001120B6"/>
    <w:pPr>
      <w:spacing w:before="100" w:beforeAutospacing="1" w:after="100" w:afterAutospacing="1"/>
    </w:pPr>
    <w:rPr>
      <w:rFonts w:ascii="Times New Roman" w:eastAsia="Times New Roman" w:hAnsi="Times New Roman" w:cs="Times New Roman"/>
      <w:sz w:val="24"/>
      <w:szCs w:val="24"/>
    </w:rPr>
  </w:style>
  <w:style w:type="numbering" w:customStyle="1" w:styleId="13">
    <w:name w:val="Нет списка1"/>
    <w:next w:val="a2"/>
    <w:uiPriority w:val="99"/>
    <w:semiHidden/>
    <w:unhideWhenUsed/>
    <w:rsid w:val="00116FDE"/>
  </w:style>
  <w:style w:type="paragraph" w:customStyle="1" w:styleId="afffff4">
    <w:name w:val="Заголовок"/>
    <w:basedOn w:val="af3"/>
    <w:next w:val="a"/>
    <w:uiPriority w:val="99"/>
    <w:rsid w:val="00116FDE"/>
    <w:rPr>
      <w:b/>
      <w:bCs/>
      <w:color w:val="0058A9"/>
      <w:shd w:val="clear" w:color="auto" w:fill="F0F0F0"/>
    </w:rPr>
  </w:style>
  <w:style w:type="character" w:styleId="afffff5">
    <w:name w:val="page number"/>
    <w:basedOn w:val="a0"/>
    <w:uiPriority w:val="99"/>
    <w:rsid w:val="00116FDE"/>
    <w:rPr>
      <w:rFonts w:cs="Times New Roman"/>
    </w:rPr>
  </w:style>
  <w:style w:type="table" w:customStyle="1" w:styleId="14">
    <w:name w:val="Сетка таблицы1"/>
    <w:basedOn w:val="a1"/>
    <w:next w:val="affffd"/>
    <w:rsid w:val="008D04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fffd"/>
    <w:rsid w:val="00DD7E7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0151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hrana-tryda.com/node/215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ohrana-tryda.com/node/2173" TargetMode="External"/><Relationship Id="rId4" Type="http://schemas.openxmlformats.org/officeDocument/2006/relationships/settings" Target="settings.xml"/><Relationship Id="rId9" Type="http://schemas.openxmlformats.org/officeDocument/2006/relationships/hyperlink" Target="consultantplus://offline/ref=4CA4DC451DD7AB3047A518B72F7B4F60215956B9F0AAD2071F75C163295004E821D596E394E1E971JAI1K"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5E7D3-2D1C-44A0-ABDF-773691CEB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Pages>
  <Words>12010</Words>
  <Characters>68462</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Фокс</dc:creator>
  <cp:lastModifiedBy>User</cp:lastModifiedBy>
  <cp:revision>22</cp:revision>
  <cp:lastPrinted>2021-06-02T14:12:00Z</cp:lastPrinted>
  <dcterms:created xsi:type="dcterms:W3CDTF">2021-01-27T12:03:00Z</dcterms:created>
  <dcterms:modified xsi:type="dcterms:W3CDTF">2021-06-02T14:26:00Z</dcterms:modified>
</cp:coreProperties>
</file>